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采购需求表（物资类）</w:t>
      </w:r>
    </w:p>
    <w:tbl>
      <w:tblPr>
        <w:tblStyle w:val="5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  <w:tblGridChange w:id="0">
          <w:tblGrid>
            <w:gridCol w:w="501"/>
            <w:gridCol w:w="669"/>
            <w:gridCol w:w="720"/>
            <w:gridCol w:w="720"/>
            <w:gridCol w:w="75"/>
            <w:gridCol w:w="1095"/>
            <w:gridCol w:w="2115"/>
            <w:gridCol w:w="1208"/>
            <w:gridCol w:w="727"/>
            <w:gridCol w:w="1230"/>
          </w:tblGrid>
        </w:tblGridChange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del w:id="1" w:author="DOCTOR" w:date="2024-09-14T12:25:43Z">
              <w:r>
                <w:rPr>
                  <w:rFonts w:hint="eastAsia" w:ascii="黑体" w:hAnsi="宋体" w:eastAsia="黑体" w:cs="黑体"/>
                  <w:color w:val="000000" w:themeColor="text1"/>
                  <w:kern w:val="0"/>
                  <w:sz w:val="20"/>
                  <w:lang w:bidi="ar"/>
                  <w14:textFill>
                    <w14:solidFill>
                      <w14:schemeClr w14:val="tx1"/>
                    </w14:solidFill>
                  </w14:textFill>
                </w:rPr>
                <w:delText>采购计划</w:delText>
              </w:r>
            </w:del>
            <w:del w:id="2" w:author="DOCTOR" w:date="2024-09-14T12:25:43Z">
              <w:r>
                <w:rPr>
                  <w:rFonts w:hint="eastAsia" w:ascii="黑体" w:hAnsi="宋体" w:eastAsia="黑体" w:cs="黑体"/>
                  <w:color w:val="000000" w:themeColor="text1"/>
                  <w:kern w:val="0"/>
                  <w:sz w:val="20"/>
                  <w:lang w:bidi="ar"/>
                  <w14:textFill>
                    <w14:solidFill>
                      <w14:schemeClr w14:val="tx1"/>
                    </w14:solidFill>
                  </w14:textFill>
                </w:rPr>
                <w:br w:type="textWrapping"/>
              </w:r>
            </w:del>
            <w:del w:id="3" w:author="DOCTOR" w:date="2024-09-14T12:25:43Z">
              <w:r>
                <w:rPr>
                  <w:rFonts w:hint="eastAsia" w:ascii="黑体" w:hAnsi="宋体" w:eastAsia="黑体" w:cs="黑体"/>
                  <w:color w:val="000000" w:themeColor="text1"/>
                  <w:kern w:val="0"/>
                  <w:sz w:val="20"/>
                  <w:lang w:bidi="ar"/>
                  <w14:textFill>
                    <w14:solidFill>
                      <w14:schemeClr w14:val="tx1"/>
                    </w14:solidFill>
                  </w14:textFill>
                </w:rPr>
                <w:delText>编号</w:delText>
              </w:r>
            </w:del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del w:id="4" w:author="DOCTOR" w:date="2024-09-14T12:25:43Z">
              <w:r>
                <w:rPr>
                  <w:rFonts w:hint="eastAsia" w:ascii="黑体" w:hAnsi="宋体" w:eastAsia="黑体" w:cs="黑体"/>
                  <w:color w:val="000000" w:themeColor="text1"/>
                  <w:sz w:val="20"/>
                  <w14:textFill>
                    <w14:solidFill>
                      <w14:schemeClr w14:val="tx1"/>
                    </w14:solidFill>
                  </w14:textFill>
                </w:rPr>
                <w:delText>2024-05KY-010</w:delText>
              </w:r>
            </w:del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多功能酶标仪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是否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功能范围：基于四光栅技术，具备吸收光、荧光强度、化学发光和荧光共振能量转移。必须可升级至少包括时间分辨荧光（TRF）、AlphaScreen、荧光偏振（FP）、HTRF、细胞成像、Western Blot等功能模块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注册证或白皮书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检测类型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FF000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支持微孔板、卧式比色皿，24孔或64孔超微量检测板（2μl或4μl）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支持板型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FF000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6-1536板或6-384板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应用范围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基于四光栅技术：吸收光、荧光强度、化学发光和荧光共振能量转移。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升级：时间分辨荧光（TRF）、AlphaScreen、荧光偏振（FP）、均相时间分辨荧光（HTRF）、细胞成像、Western Blot等检测模块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注册证或白皮书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仪器光源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内置闪烁式高能氙灯、高能自动发光二极管 Auto-LEDs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注册证或白皮书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温度控制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FF000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 xml:space="preserve">包含室温+4℃至45℃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温度均一性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FF000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≤±0.75℃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检测器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制冷光电倍增管（增益-光子计数PMT）和硅光电二极管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注册证或白皮书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波长选择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1nm步进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检测模式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FF000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终点法（所有模式）、动力学（所有模式）、全波长扫描（Abs、FI、Lum）、区域扫描（高于20X20密度/孔所有模式）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检测卡盒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兼容，模块即插即用(操作时间&lt;5 min) ，主机配置卡盒位置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吸收光波长范围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包含230nm-1000nm波长范围，1nm可调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吸收光波长带宽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≤4.0nm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吸收光波长准确度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≤±2.0nm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吸收光光度量范围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0-4.0(OD)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光程校正技术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荧光强度波长范围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250nm—800nm，1nm可调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荧光强度动态学范围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≥6个数量级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荧光强度检测器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自动发光二极管（Auto-LEDs）和自动光电倍增管（双重光电倍增管PMT，增益调节和光子计数两种模式）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注册证或白皮书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化学发光波长范围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300nm—800nm，1nm可调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化学发光带宽可调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15nm或25nm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化学发光检测器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制冷型光电倍增管（PMT）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化学发光孔间干扰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&lt;0.4%，白色96/384孔板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光谱自动扫描优化功能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激发和发射同时扫描，3-D热图显示；同时具备光谱扫描模式： 吸收光（ABS）, 荧光强度（FI）和化学发光（Lumi）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数据分析软件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可自动进行数据的运算及存储；可完成图表曲线制作，并可完成坐标轴的自由定义和转换；支持21种曲线拟合方式。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ins w:id="5" w:author="DOCTOR" w:date="2024-09-06T16:30:23Z">
              <w:r>
                <w:rPr>
                  <w:rFonts w:hint="eastAsia" w:ascii="黑体" w:hAnsi="宋体" w:eastAsia="黑体" w:cs="黑体"/>
                  <w:color w:val="auto"/>
                  <w:kern w:val="0"/>
                  <w:sz w:val="20"/>
                  <w:lang w:eastAsia="zh-CN" w:bidi="ar"/>
                </w:rPr>
                <w:t>多功能</w:t>
              </w:r>
            </w:ins>
            <w:ins w:id="6" w:author="DOCTOR" w:date="2024-09-06T16:30:25Z">
              <w:r>
                <w:rPr>
                  <w:rFonts w:hint="eastAsia" w:ascii="黑体" w:hAnsi="宋体" w:eastAsia="黑体" w:cs="黑体"/>
                  <w:color w:val="auto"/>
                  <w:kern w:val="0"/>
                  <w:sz w:val="20"/>
                  <w:lang w:eastAsia="zh-CN" w:bidi="ar"/>
                </w:rPr>
                <w:t>酶标仪</w:t>
              </w:r>
            </w:ins>
            <w:ins w:id="7" w:author="DOCTOR" w:date="2024-09-06T16:30:29Z">
              <w:r>
                <w:rPr>
                  <w:rFonts w:hint="eastAsia" w:ascii="黑体" w:hAnsi="宋体" w:eastAsia="黑体" w:cs="黑体"/>
                  <w:color w:val="auto"/>
                  <w:kern w:val="0"/>
                  <w:sz w:val="20"/>
                  <w:lang w:eastAsia="zh-CN" w:bidi="ar"/>
                </w:rPr>
                <w:t>主机</w:t>
              </w:r>
            </w:ins>
            <w:ins w:id="8" w:author="DOCTOR" w:date="2024-09-06T16:30:31Z">
              <w:r>
                <w:rPr>
                  <w:rFonts w:hint="eastAsia" w:ascii="黑体" w:hAnsi="宋体" w:eastAsia="黑体" w:cs="黑体"/>
                  <w:color w:val="auto"/>
                  <w:kern w:val="0"/>
                  <w:sz w:val="20"/>
                  <w:lang w:eastAsia="zh-CN" w:bidi="ar"/>
                </w:rPr>
                <w:t>一台，</w:t>
              </w:r>
            </w:ins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迷你电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脑或平板电脑一台，支持typeC接口，运行内存≥16GB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签订合同付（预付）0%，物资到货（服务完成）验收后付100%。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Style w:val="8"/>
                <w:rFonts w:hint="default"/>
                <w:lang w:bidi="ar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无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※产品包装和运输要求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售后服务3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提供不少于5人次、1天的工程师维修培训。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售后服务4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维修响应时间≤2小时，维修到达现场时间≤12小时。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采购实施建议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采购方式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□公开招标    □邀请招标    ☑竞争性谈判    □单一来源     □询价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评审方法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☑综合评分法      □质量优先法      □经评审的最低价法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▲标识的指标负偏离≥3项，投标企业技术分值为0分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bidi="ar"/>
                <w14:textFill>
                  <w14:solidFill>
                    <w14:schemeClr w14:val="tx1"/>
                  </w14:solidFill>
                </w14:textFill>
              </w:rPr>
              <w:t>▲标识的指标和“无标识”指标负偏离≥24项，投标企业技术分值为0分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9" w:author="DOCTOR" w:date="2024-09-14T12:26:1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134" w:hRule="atLeast"/>
          <w:trPrChange w:id="9" w:author="DOCTOR" w:date="2024-09-14T12:26:10Z">
            <w:trPr>
              <w:trHeight w:val="3750" w:hRule="atLeast"/>
            </w:trPr>
          </w:trPrChange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tcPrChange w:id="10" w:author="DOCTOR" w:date="2024-09-14T12:26:10Z">
              <w:tcPr>
                <w:tcW w:w="9060" w:type="dxa"/>
                <w:gridSpan w:val="10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vAlign w:val="center"/>
              </w:tcPr>
            </w:tcPrChange>
          </w:tcPr>
          <w:p>
            <w:pPr>
              <w:widowControl/>
              <w:spacing w:before="0" w:beforeLines="-2147483648" w:line="300" w:lineRule="exact"/>
              <w:ind w:left="600" w:leftChars="200" w:hanging="180" w:hangingChars="100"/>
              <w:jc w:val="left"/>
              <w:textAlignment w:val="center"/>
              <w:rPr>
                <w:ins w:id="12" w:author="DOCTOR" w:date="2024-09-14T12:26:12Z"/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pPrChange w:id="11" w:author="DOCTOR" w:date="2024-09-14T12:26:08Z">
                <w:pPr>
                  <w:widowControl/>
                  <w:spacing w:before="62" w:beforeLines="20" w:line="300" w:lineRule="exact"/>
                  <w:jc w:val="left"/>
                  <w:textAlignment w:val="center"/>
                </w:pPr>
              </w:pPrChange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注：</w:t>
            </w:r>
          </w:p>
          <w:p>
            <w:pPr>
              <w:widowControl/>
              <w:spacing w:before="0" w:beforeLines="-2147483648" w:line="300" w:lineRule="exact"/>
              <w:ind w:left="600" w:leftChars="200" w:hanging="180" w:hangingChars="100"/>
              <w:jc w:val="left"/>
              <w:textAlignment w:val="center"/>
              <w:rPr>
                <w:del w:id="14" w:author="DOCTOR" w:date="2024-09-14T12:25:59Z"/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pPrChange w:id="13" w:author="DOCTOR" w:date="2024-09-14T12:26:08Z">
                <w:pPr>
                  <w:widowControl/>
                  <w:spacing w:before="62" w:beforeLines="20" w:line="300" w:lineRule="exact"/>
                  <w:jc w:val="left"/>
                  <w:textAlignment w:val="center"/>
                </w:pPr>
              </w:pPrChange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del w:id="15" w:author="DOCTOR" w:date="2024-09-14T12:25:59Z">
              <w:r>
                <w:rPr>
                  <w:rFonts w:hint="eastAsia" w:ascii="宋体" w:hAnsi="宋体" w:cs="宋体"/>
                  <w:color w:val="000000" w:themeColor="text1"/>
                  <w:kern w:val="0"/>
                  <w:sz w:val="18"/>
                  <w:szCs w:val="18"/>
                  <w:lang w:bidi="ar"/>
                  <w14:textFill>
                    <w14:solidFill>
                      <w14:schemeClr w14:val="tx1"/>
                    </w14:solidFill>
                  </w14:textFill>
                </w:rPr>
                <w:delText>采购单位编制采购需求时填写此表；</w:delText>
              </w:r>
            </w:del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del w:id="16" w:author="DOCTOR" w:date="2024-09-14T12:25:59Z"/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del w:id="17" w:author="DOCTOR" w:date="2024-09-14T12:25:59Z">
              <w:r>
                <w:rPr>
                  <w:rFonts w:hint="eastAsia" w:ascii="宋体" w:hAnsi="宋体" w:cs="宋体"/>
                  <w:color w:val="000000" w:themeColor="text1"/>
                  <w:kern w:val="0"/>
                  <w:sz w:val="18"/>
                  <w:szCs w:val="18"/>
                  <w:lang w:bidi="ar"/>
                  <w14:textFill>
                    <w14:solidFill>
                      <w14:schemeClr w14:val="tx1"/>
                    </w14:solidFill>
                  </w14:textFill>
                </w:rPr>
                <w:delText>2.经济要求和技术要求应当客观，需逐条明确“是否量化”，量化指标应当明确相应等次，</w:delText>
              </w:r>
            </w:del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del w:id="18" w:author="DOCTOR" w:date="2024-09-14T12:25:59Z"/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del w:id="19" w:author="DOCTOR" w:date="2024-09-14T12:25:59Z">
              <w:r>
                <w:rPr>
                  <w:rFonts w:hint="eastAsia" w:ascii="宋体" w:hAnsi="宋体" w:cs="宋体"/>
                  <w:color w:val="000000" w:themeColor="text1"/>
                  <w:kern w:val="0"/>
                  <w:sz w:val="18"/>
                  <w:szCs w:val="18"/>
                  <w:lang w:bidi="ar"/>
                  <w14:textFill>
                    <w14:solidFill>
                      <w14:schemeClr w14:val="tx1"/>
                    </w14:solidFill>
                  </w14:textFill>
                </w:rPr>
                <w:delText>有连续区间的按照区间划分等次；</w:delText>
              </w:r>
            </w:del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del w:id="20" w:author="DOCTOR" w:date="2024-09-14T12:25:59Z"/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del w:id="21" w:author="DOCTOR" w:date="2024-09-14T12:25:59Z">
              <w:r>
                <w:rPr>
                  <w:rFonts w:hint="eastAsia" w:ascii="宋体" w:hAnsi="宋体" w:cs="宋体"/>
                  <w:color w:val="000000" w:themeColor="text1"/>
                  <w:kern w:val="0"/>
                  <w:sz w:val="18"/>
                  <w:szCs w:val="18"/>
                  <w:lang w:bidi="ar"/>
                  <w14:textFill>
                    <w14:solidFill>
                      <w14:schemeClr w14:val="tx1"/>
                    </w14:solidFill>
                  </w14:textFill>
                </w:rPr>
                <w:delText>3.采购单位根据项目实际情况及各项指标的重要程度，在序号列逐条进行标识（标识包含：</w:delText>
              </w:r>
            </w:del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del w:id="22" w:author="DOCTOR" w:date="2024-09-14T12:25:59Z"/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del w:id="23" w:author="DOCTOR" w:date="2024-09-14T12:25:59Z">
              <w:r>
                <w:rPr>
                  <w:rFonts w:hint="eastAsia" w:ascii="宋体" w:hAnsi="宋体" w:cs="宋体"/>
                  <w:color w:val="000000" w:themeColor="text1"/>
                  <w:kern w:val="0"/>
                  <w:sz w:val="18"/>
                  <w:szCs w:val="18"/>
                  <w:lang w:bidi="ar"/>
                  <w14:textFill>
                    <w14:solidFill>
                      <w14:schemeClr w14:val="tx1"/>
                    </w14:solidFill>
                  </w14:textFill>
                </w:rPr>
                <w:delText>“★”、“▲”或“无标识”）。采购评审时★、▲号或无标识指标的重要程度逐级递减，</w:delText>
              </w:r>
            </w:del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del w:id="24" w:author="DOCTOR" w:date="2024-09-14T12:25:59Z">
              <w:r>
                <w:rPr>
                  <w:rFonts w:hint="eastAsia" w:ascii="宋体" w:hAnsi="宋体" w:cs="宋体"/>
                  <w:color w:val="000000" w:themeColor="text1"/>
                  <w:kern w:val="0"/>
                  <w:sz w:val="18"/>
                  <w:szCs w:val="18"/>
                  <w:lang w:bidi="ar"/>
                  <w14:textFill>
                    <w14:solidFill>
                      <w14:schemeClr w14:val="tx1"/>
                    </w14:solidFill>
                  </w14:textFill>
                </w:rPr>
                <w:delText>评审赋分逐级减少，</w:delText>
              </w:r>
            </w:del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★指标为必须响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del w:id="25" w:author="DOCTOR" w:date="2024-09-14T12:26:02Z">
              <w:r>
                <w:rPr>
                  <w:rFonts w:hint="default" w:ascii="宋体" w:hAnsi="宋体" w:cs="宋体"/>
                  <w:color w:val="000000" w:themeColor="text1"/>
                  <w:kern w:val="0"/>
                  <w:sz w:val="18"/>
                  <w:szCs w:val="18"/>
                  <w:lang w:val="en-US" w:bidi="ar"/>
                  <w14:textFill>
                    <w14:solidFill>
                      <w14:schemeClr w14:val="tx1"/>
                    </w14:solidFill>
                  </w14:textFill>
                </w:rPr>
                <w:delText>4</w:delText>
              </w:r>
            </w:del>
            <w:ins w:id="26" w:author="DOCTOR" w:date="2024-09-14T12:26:02Z">
              <w:r>
                <w:rPr>
                  <w:rFonts w:hint="eastAsia" w:ascii="宋体" w:hAnsi="宋体" w:cs="宋体"/>
                  <w:color w:val="000000" w:themeColor="text1"/>
                  <w:kern w:val="0"/>
                  <w:sz w:val="18"/>
                  <w:szCs w:val="18"/>
                  <w:lang w:val="en-US" w:eastAsia="zh-CN" w:bidi="ar"/>
                  <w14:textFill>
                    <w14:solidFill>
                      <w14:schemeClr w14:val="tx1"/>
                    </w14:solidFill>
                  </w14:textFill>
                </w:rPr>
                <w:t>2</w:t>
              </w:r>
            </w:ins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.★及▲标识的指标，采购单位要逐条明确证明材料，无法明确的默认由企业提供承诺；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del w:id="27" w:author="DOCTOR" w:date="2024-09-14T12:26:04Z"/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del w:id="28" w:author="DOCTOR" w:date="2024-09-14T12:26:04Z">
              <w:r>
                <w:rPr>
                  <w:rFonts w:hint="eastAsia" w:ascii="宋体" w:hAnsi="宋体" w:cs="宋体"/>
                  <w:color w:val="000000" w:themeColor="text1"/>
                  <w:kern w:val="0"/>
                  <w:sz w:val="18"/>
                  <w:szCs w:val="18"/>
                  <w:lang w:bidi="ar"/>
                  <w14:textFill>
                    <w14:solidFill>
                      <w14:schemeClr w14:val="tx1"/>
                    </w14:solidFill>
                  </w14:textFill>
                </w:rPr>
                <w:delText>5.“需求名称”前标记※号的为选填项，如无需求可删除此行；</w:delText>
              </w:r>
            </w:del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del w:id="29" w:author="DOCTOR" w:date="2024-09-14T12:26:04Z"/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del w:id="30" w:author="DOCTOR" w:date="2024-09-14T12:26:04Z">
              <w:r>
                <w:rPr>
                  <w:rFonts w:hint="eastAsia" w:ascii="宋体" w:hAnsi="宋体" w:cs="宋体"/>
                  <w:color w:val="000000" w:themeColor="text1"/>
                  <w:kern w:val="0"/>
                  <w:sz w:val="18"/>
                  <w:szCs w:val="18"/>
                  <w:lang w:bidi="ar"/>
                  <w14:textFill>
                    <w14:solidFill>
                      <w14:schemeClr w14:val="tx1"/>
                    </w14:solidFill>
                  </w14:textFill>
                </w:rPr>
                <w:delText>6.需求内容只能为一条指标，不允许出现多个小标题；</w:delText>
              </w:r>
            </w:del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del w:id="31" w:author="DOCTOR" w:date="2024-09-14T12:26:08Z"/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del w:id="32" w:author="DOCTOR" w:date="2024-09-14T12:26:06Z">
              <w:r>
                <w:rPr>
                  <w:rFonts w:hint="default" w:ascii="宋体" w:hAnsi="宋体" w:cs="宋体"/>
                  <w:color w:val="000000" w:themeColor="text1"/>
                  <w:kern w:val="0"/>
                  <w:sz w:val="18"/>
                  <w:szCs w:val="18"/>
                  <w:lang w:val="en-US" w:bidi="ar"/>
                  <w14:textFill>
                    <w14:solidFill>
                      <w14:schemeClr w14:val="tx1"/>
                    </w14:solidFill>
                  </w14:textFill>
                </w:rPr>
                <w:delText>7</w:delText>
              </w:r>
            </w:del>
            <w:ins w:id="33" w:author="DOCTOR" w:date="2024-09-14T12:26:06Z">
              <w:r>
                <w:rPr>
                  <w:rFonts w:hint="eastAsia" w:ascii="宋体" w:hAnsi="宋体" w:cs="宋体"/>
                  <w:color w:val="000000" w:themeColor="text1"/>
                  <w:kern w:val="0"/>
                  <w:sz w:val="18"/>
                  <w:szCs w:val="18"/>
                  <w:lang w:val="en-US" w:eastAsia="zh-CN" w:bidi="ar"/>
                  <w14:textFill>
                    <w14:solidFill>
                      <w14:schemeClr w14:val="tx1"/>
                    </w14:solidFill>
                  </w14:textFill>
                </w:rPr>
                <w:t>3</w:t>
              </w:r>
            </w:ins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.经济要求不接受企业负偏离；</w:t>
            </w:r>
          </w:p>
          <w:p>
            <w:pPr>
              <w:widowControl/>
              <w:spacing w:after="0" w:afterLines="-2147483648"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pPrChange w:id="34" w:author="DOCTOR" w:date="2024-09-14T12:26:08Z">
                <w:pPr>
                  <w:widowControl/>
                  <w:spacing w:after="62" w:afterLines="20" w:line="300" w:lineRule="exact"/>
                  <w:ind w:left="420" w:leftChars="200"/>
                  <w:jc w:val="left"/>
                  <w:textAlignment w:val="center"/>
                </w:pPr>
              </w:pPrChange>
            </w:pPr>
            <w:del w:id="35" w:author="DOCTOR" w:date="2024-09-14T12:26:07Z">
              <w:r>
                <w:rPr>
                  <w:rFonts w:hint="eastAsia" w:ascii="宋体" w:hAnsi="宋体" w:cs="宋体"/>
                  <w:color w:val="000000" w:themeColor="text1"/>
                  <w:kern w:val="0"/>
                  <w:sz w:val="18"/>
                  <w:szCs w:val="18"/>
                  <w:lang w:bidi="ar"/>
                  <w14:textFill>
                    <w14:solidFill>
                      <w14:schemeClr w14:val="tx1"/>
                    </w14:solidFill>
                  </w14:textFill>
                </w:rPr>
                <w:delText>8.斜体为辅助编制需求内容，可根据项目实际情况描写。</w:delText>
              </w:r>
            </w:del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DOCTOR">
    <w15:presenceInfo w15:providerId="None" w15:userId="DOC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revisionView w:markup="0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M0N2E4ZTgxZDhjNmFhMTM5NGVkNGMxNTgwNDhjMDQifQ=="/>
  </w:docVars>
  <w:rsids>
    <w:rsidRoot w:val="1CCF792C"/>
    <w:rsid w:val="00085025"/>
    <w:rsid w:val="000E35CA"/>
    <w:rsid w:val="000E7D3C"/>
    <w:rsid w:val="004B0008"/>
    <w:rsid w:val="005D4CB9"/>
    <w:rsid w:val="00A0502D"/>
    <w:rsid w:val="00C00F35"/>
    <w:rsid w:val="00E92BB9"/>
    <w:rsid w:val="022E4684"/>
    <w:rsid w:val="060F2843"/>
    <w:rsid w:val="06D32749"/>
    <w:rsid w:val="18203CC6"/>
    <w:rsid w:val="1CCF792C"/>
    <w:rsid w:val="1D76522A"/>
    <w:rsid w:val="2C0010B8"/>
    <w:rsid w:val="328961B5"/>
    <w:rsid w:val="33EA1B23"/>
    <w:rsid w:val="378A3D00"/>
    <w:rsid w:val="396E4F77"/>
    <w:rsid w:val="407A356E"/>
    <w:rsid w:val="4DFC7B4E"/>
    <w:rsid w:val="61BE1859"/>
    <w:rsid w:val="634C7539"/>
    <w:rsid w:val="6AF97ECD"/>
    <w:rsid w:val="70290106"/>
    <w:rsid w:val="757D0BCD"/>
    <w:rsid w:val="76FC3229"/>
    <w:rsid w:val="7BB00BF2"/>
    <w:rsid w:val="7C2C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8">
    <w:name w:val="font11"/>
    <w:basedOn w:val="6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9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0"/>
    <w:rPr>
      <w:kern w:val="2"/>
      <w:sz w:val="18"/>
      <w:szCs w:val="18"/>
    </w:rPr>
  </w:style>
  <w:style w:type="paragraph" w:customStyle="1" w:styleId="11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1846</Words>
  <Characters>2095</Characters>
  <Lines>17</Lines>
  <Paragraphs>4</Paragraphs>
  <TotalTime>6</TotalTime>
  <ScaleCrop>false</ScaleCrop>
  <LinksUpToDate>false</LinksUpToDate>
  <CharactersWithSpaces>2132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2024-05-29T14:09:00Z</dcterms:created>
  <dc:creator>王雪婷</dc:creator>
  <cp:lastModifiedBy>DOCTOR</cp:lastModifiedBy>
  <dcterms:modified xsi:type="dcterms:W3CDTF">2024-09-14T04:26:14Z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FFA2A148659A47919FFABE7CF9B27A8B_13</vt:lpwstr>
  </property>
</Properties>
</file>