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实时荧光定量PCR仪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可用于病原微生物检测，肿瘤检测，药物检测，移植配型等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0" w:author="印记" w:date="2024-07-29T10:05:00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资质证明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具有NMPA认证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激发光源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半导体光源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1" w:author="印记" w:date="2024-07-29T10:05:23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CMOS或者CCD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2" w:author="印记" w:date="2024-07-29T10:05:29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温控模块最高升降温速度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≥3.5℃/秒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快速模式时间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≤45分钟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模块类型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96孔0.2ml模块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温度控制范围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4℃～99℃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参比荧光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软件支持Rox荧光校正去除移液误差，同时可用该参比荧光进行故障排除，该功能根据用户需求可开启可关闭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ins w:id="3" w:author="印记" w:date="2024-07-29T10:05:42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数据采集方式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所有反应孔同时采集荧光数据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迁移率软件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具有同品牌蛋白迁移率软件和原厂解决方案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4" w:author="印记" w:date="2024-07-29T10:05:50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蛋白表达定量软件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具备蛋白表达定量软件和原厂解决方案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5" w:author="印记" w:date="2024-07-29T10:05:56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引物设计软件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具备同品牌引物探针设计软件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ins w:id="6" w:author="印记" w:date="2024-07-29T10:06:07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激发/发射滤光片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≥3色荧光通道，可检测≥3个目标基因，至少支持FAM/SYBR Green/SYTO 9、VIC/JOE/HEX/TET、JUN/ROX/Texas Red染料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样品体积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(10-100)μL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光路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检测器无需移动,且无需光纤等分光装置分光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7" w:author="印记" w:date="2024-07-29T10:06:20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在单重反应中可区分1.5倍拷贝数差异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8" w:author="印记" w:date="2024-07-29T10:06:28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自带存储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≥16GB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内置互动触摸屏尺寸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≥8英寸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9" w:author="印记" w:date="2024-07-29T10:06:34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程序运行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预先优化的程序，客户自己设计程序，可手动暂停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蛋白迁移率检测时间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≤45分钟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高分辨率熔解曲线数据采集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高分辨率熔解曲线每℃采集66次数据，温度分辨率0.015℃，可提供实际软件截图证明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ins w:id="10" w:author="印记" w:date="2024-07-29T10:06:47Z">
              <w:r>
                <w:rPr>
                  <w:rFonts w:hint="eastAsia" w:ascii="黑体" w:hAnsi="宋体" w:eastAsia="黑体" w:cs="黑体"/>
                  <w:i/>
                  <w:iCs/>
                  <w:color w:val="000000"/>
                  <w:kern w:val="0"/>
                  <w:sz w:val="20"/>
                  <w:lang w:val="en-US" w:eastAsia="zh-CN" w:bidi="ar"/>
                </w:rPr>
                <w:t>彩页</w:t>
              </w:r>
            </w:ins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1、实时荧光定量PCR仪 1台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2、数据分析软件 1个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3、安装试剂盒 1个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4、稳压电源 1个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5、引物探针设计软件 1个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6、蛋白迁移率软件 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24</w:t>
            </w:r>
          </w:p>
          <w:p>
            <w:pPr>
              <w:jc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配套耗材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耗材（试剂）完全开放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Style w:val="6"/>
                <w:rFonts w:hint="default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提供不少于2人次、1天的工程师维修培训。</w:t>
            </w:r>
          </w:p>
        </w:tc>
        <w:tc>
          <w:tcPr>
            <w:tcW w:w="7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维修响应时间≤2小时，维修到达现场时间≤8小时。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□公开招标    □邀请招标    ☑竞争性谈判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☑综合评分法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▲标识的指标负偏离≥6项，投标企业技术分值为0分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▲标识的指标和“无标识”指标负偏离≥20项，投标企业技术分值为0分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.经济要求不接受企业负偏离；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印记">
    <w15:presenceInfo w15:providerId="WPS Office" w15:userId="72044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4MGVhNTdmMWI4YTM4NzI4YjM5MmUzOGIyYzY3ZTUifQ=="/>
  </w:docVars>
  <w:rsids>
    <w:rsidRoot w:val="1CCF792C"/>
    <w:rsid w:val="001639D5"/>
    <w:rsid w:val="00245F83"/>
    <w:rsid w:val="00AD3478"/>
    <w:rsid w:val="032D4760"/>
    <w:rsid w:val="045A3329"/>
    <w:rsid w:val="0CCE45D2"/>
    <w:rsid w:val="144E4FB0"/>
    <w:rsid w:val="18B92E8F"/>
    <w:rsid w:val="1CCF792C"/>
    <w:rsid w:val="1D0353BA"/>
    <w:rsid w:val="216660C0"/>
    <w:rsid w:val="2D8D3ECA"/>
    <w:rsid w:val="385B52F0"/>
    <w:rsid w:val="387E5520"/>
    <w:rsid w:val="39560237"/>
    <w:rsid w:val="55BB626B"/>
    <w:rsid w:val="58496ABB"/>
    <w:rsid w:val="651A4E53"/>
    <w:rsid w:val="6AA162E3"/>
    <w:rsid w:val="75A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paragraph" w:customStyle="1" w:styleId="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1684</Words>
  <Characters>1826</Characters>
  <Lines>15</Lines>
  <Paragraphs>4</Paragraphs>
  <TotalTime>4</TotalTime>
  <ScaleCrop>false</ScaleCrop>
  <LinksUpToDate>false</LinksUpToDate>
  <CharactersWithSpaces>1867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2024-05-29T00:48:00Z</dcterms:created>
  <dc:creator>王雪婷</dc:creator>
  <cp:lastModifiedBy>DOCTOR</cp:lastModifiedBy>
  <dcterms:modified xsi:type="dcterms:W3CDTF">2024-09-06T09:43:16Z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9AD5D477487A44E0B6DC3B0BF952E305_11</vt:lpwstr>
  </property>
</Properties>
</file>