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156" w:beforeLines="50" w:after="156" w:afterLines="50" w:line="572" w:lineRule="exact"/>
        <w:jc w:val="center"/>
        <w:outlineLvl w:val="0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6"/>
        <w:tblW w:w="907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37"/>
        <w:gridCol w:w="632"/>
        <w:gridCol w:w="673"/>
        <w:gridCol w:w="47"/>
        <w:gridCol w:w="795"/>
        <w:gridCol w:w="9"/>
        <w:gridCol w:w="1086"/>
        <w:gridCol w:w="2115"/>
        <w:gridCol w:w="1193"/>
        <w:gridCol w:w="15"/>
        <w:gridCol w:w="694"/>
        <w:gridCol w:w="1263"/>
        <w:gridCol w:w="1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600" w:hRule="atLeast"/>
        </w:trPr>
        <w:tc>
          <w:tcPr>
            <w:tcW w:w="906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  <w:color w:val="auto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00" w:hRule="atLeast"/>
        </w:trPr>
        <w:tc>
          <w:tcPr>
            <w:tcW w:w="11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采购</w:t>
            </w: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eastAsia="zh-CN"/>
              </w:rPr>
              <w:t>项目</w:t>
            </w: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编号</w:t>
            </w: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ascii="黑体" w:hAnsi="黑体" w:eastAsia="黑体" w:cs="黑体"/>
                <w:color w:val="auto"/>
                <w:kern w:val="0"/>
                <w:sz w:val="20"/>
              </w:rPr>
              <w:t>2024-JQ06-W3410</w:t>
            </w:r>
          </w:p>
        </w:tc>
        <w:tc>
          <w:tcPr>
            <w:tcW w:w="1095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流式细胞仪</w:t>
            </w:r>
          </w:p>
        </w:tc>
        <w:tc>
          <w:tcPr>
            <w:tcW w:w="12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40.00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序号</w:t>
            </w:r>
          </w:p>
        </w:tc>
        <w:tc>
          <w:tcPr>
            <w:tcW w:w="13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需求名称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性质</w:t>
            </w:r>
          </w:p>
        </w:tc>
        <w:tc>
          <w:tcPr>
            <w:tcW w:w="441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需求具体内容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是否</w:t>
            </w: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量化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备注</w:t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00" w:hRule="atLeast"/>
        </w:trPr>
        <w:tc>
          <w:tcPr>
            <w:tcW w:w="9060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1</w:t>
            </w:r>
          </w:p>
        </w:tc>
        <w:tc>
          <w:tcPr>
            <w:tcW w:w="1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基本要求</w:t>
            </w:r>
          </w:p>
        </w:tc>
        <w:tc>
          <w:tcPr>
            <w:tcW w:w="8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★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主要用于淋巴细胞亚群分析，绝对计数，细胞周期等检测等方面的检测以及研究。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否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5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2</w:t>
            </w:r>
          </w:p>
        </w:tc>
        <w:tc>
          <w:tcPr>
            <w:tcW w:w="1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标准规范</w:t>
            </w:r>
          </w:p>
        </w:tc>
        <w:tc>
          <w:tcPr>
            <w:tcW w:w="8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★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NMPA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否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认证证书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5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3</w:t>
            </w:r>
          </w:p>
        </w:tc>
        <w:tc>
          <w:tcPr>
            <w:tcW w:w="1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仪器配置</w:t>
            </w:r>
          </w:p>
        </w:tc>
        <w:tc>
          <w:tcPr>
            <w:tcW w:w="8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★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激光器配置：蓝色激光(激发波长488nm)和红色激光（激光波长633nm-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640nm)。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否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4</w:t>
            </w:r>
          </w:p>
        </w:tc>
        <w:tc>
          <w:tcPr>
            <w:tcW w:w="1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操作系统</w:t>
            </w:r>
          </w:p>
        </w:tc>
        <w:tc>
          <w:tcPr>
            <w:tcW w:w="8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操作及分析软件的运行平台为Windows系统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否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5</w:t>
            </w:r>
          </w:p>
        </w:tc>
        <w:tc>
          <w:tcPr>
            <w:tcW w:w="1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激光器检测器类型</w:t>
            </w:r>
          </w:p>
        </w:tc>
        <w:tc>
          <w:tcPr>
            <w:tcW w:w="8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▲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两个激光器均为固态激光器，激光器自带半导体温控(TEC)模块，激光和检测器双温控，激光器功率≤50 mW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否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5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6</w:t>
            </w:r>
          </w:p>
        </w:tc>
        <w:tc>
          <w:tcPr>
            <w:tcW w:w="1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分析速度</w:t>
            </w:r>
          </w:p>
        </w:tc>
        <w:tc>
          <w:tcPr>
            <w:tcW w:w="8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★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≥38000粒子/秒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否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7</w:t>
            </w:r>
          </w:p>
        </w:tc>
        <w:tc>
          <w:tcPr>
            <w:tcW w:w="1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进样方式</w:t>
            </w:r>
          </w:p>
        </w:tc>
        <w:tc>
          <w:tcPr>
            <w:tcW w:w="8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▲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采用注射泵进样方式，流速具有高/中/低三档，支持单管混匀技术，样本流速连续调节。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否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8</w:t>
            </w:r>
          </w:p>
        </w:tc>
        <w:tc>
          <w:tcPr>
            <w:tcW w:w="1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检测动态范围</w:t>
            </w:r>
          </w:p>
        </w:tc>
        <w:tc>
          <w:tcPr>
            <w:tcW w:w="8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检测动态范围最大支持10</w:t>
            </w: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vertAlign w:val="superscript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否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9</w:t>
            </w:r>
          </w:p>
        </w:tc>
        <w:tc>
          <w:tcPr>
            <w:tcW w:w="1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上样类型</w:t>
            </w:r>
          </w:p>
        </w:tc>
        <w:tc>
          <w:tcPr>
            <w:tcW w:w="8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★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兼容标准流式管、EP管、孔板等不同类型上样方式;配备防尘自动加样器:支持40管流式管和96孔板多孔板上样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否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5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10</w:t>
            </w:r>
          </w:p>
        </w:tc>
        <w:tc>
          <w:tcPr>
            <w:tcW w:w="1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支持绝对计数功能</w:t>
            </w:r>
          </w:p>
        </w:tc>
        <w:tc>
          <w:tcPr>
            <w:tcW w:w="8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采用微球法进行绝对细胞计数，同时可兼容体积法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否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</w:trPr>
        <w:tc>
          <w:tcPr>
            <w:tcW w:w="5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11</w:t>
            </w:r>
          </w:p>
        </w:tc>
        <w:tc>
          <w:tcPr>
            <w:tcW w:w="1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软件功能</w:t>
            </w:r>
          </w:p>
        </w:tc>
        <w:tc>
          <w:tcPr>
            <w:tcW w:w="8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实现所有流式数据(包括信号的高度、宽度和面积信息等)的采集和分析；支持自动清洗与维护，开关机及换样时自动清洗;一键开关机;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否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12</w:t>
            </w:r>
          </w:p>
        </w:tc>
        <w:tc>
          <w:tcPr>
            <w:tcW w:w="1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配套试剂</w:t>
            </w:r>
          </w:p>
        </w:tc>
        <w:tc>
          <w:tcPr>
            <w:tcW w:w="8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▲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可提供取得中华人民共和国医疗器械注册证的CD3/CD4/CD8/CD45 检测试剂、CD3/CD56/CD19/CD45 检测试剂或CD3/CD16+56/CD45/CD19检测试剂、HLA-B27等同品牌配套试剂或者包含以上检测试剂的试剂盒</w:t>
            </w:r>
            <w:ins w:id="0" w:author="张金梅" w:date="2024-10-21T15:42:00Z">
              <w:r>
                <w:rPr>
                  <w:rFonts w:hint="eastAsia" w:ascii="黑体" w:hAnsi="黑体" w:eastAsia="黑体" w:cs="黑体"/>
                  <w:color w:val="auto"/>
                  <w:kern w:val="0"/>
                  <w:sz w:val="20"/>
                </w:rPr>
                <w:t>（</w:t>
              </w:r>
            </w:ins>
            <w:ins w:id="1" w:author="张金梅" w:date="2024-10-21T15:43:00Z">
              <w:r>
                <w:rPr>
                  <w:rFonts w:hint="eastAsia" w:ascii="黑体" w:hAnsi="黑体" w:eastAsia="黑体" w:cs="黑体"/>
                  <w:color w:val="auto"/>
                  <w:kern w:val="0"/>
                  <w:sz w:val="20"/>
                </w:rPr>
                <w:t>越多越好）</w:t>
              </w:r>
            </w:ins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是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13</w:t>
            </w:r>
          </w:p>
        </w:tc>
        <w:tc>
          <w:tcPr>
            <w:tcW w:w="1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双散射光检测器</w:t>
            </w:r>
          </w:p>
        </w:tc>
        <w:tc>
          <w:tcPr>
            <w:tcW w:w="8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★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具备前向角检测器FSC和侧向侧向角检测器SSC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否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14</w:t>
            </w:r>
          </w:p>
        </w:tc>
        <w:tc>
          <w:tcPr>
            <w:tcW w:w="1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阈值调节</w:t>
            </w:r>
          </w:p>
        </w:tc>
        <w:tc>
          <w:tcPr>
            <w:tcW w:w="8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仪器可以调节信号阈值，最大限度减少无关信号对于结果的干扰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否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15</w:t>
            </w:r>
          </w:p>
        </w:tc>
        <w:tc>
          <w:tcPr>
            <w:tcW w:w="1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操作软件</w:t>
            </w:r>
          </w:p>
        </w:tc>
        <w:tc>
          <w:tcPr>
            <w:tcW w:w="8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具备中文或英文界面，支持中文、英文软件，集采集、分析、报告和LIS输出为一体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否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16</w:t>
            </w:r>
          </w:p>
        </w:tc>
        <w:tc>
          <w:tcPr>
            <w:tcW w:w="1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LIS连接</w:t>
            </w:r>
          </w:p>
        </w:tc>
        <w:tc>
          <w:tcPr>
            <w:tcW w:w="8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支持LIS连接和数据传输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否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5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17</w:t>
            </w:r>
          </w:p>
        </w:tc>
        <w:tc>
          <w:tcPr>
            <w:tcW w:w="1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电压调节</w:t>
            </w:r>
          </w:p>
        </w:tc>
        <w:tc>
          <w:tcPr>
            <w:tcW w:w="8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可以根据样本特点对电压或增益进行调节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否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18</w:t>
            </w:r>
          </w:p>
        </w:tc>
        <w:tc>
          <w:tcPr>
            <w:tcW w:w="1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荧光补偿</w:t>
            </w:r>
          </w:p>
        </w:tc>
        <w:tc>
          <w:tcPr>
            <w:tcW w:w="8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全矩阵荧光信号补偿系统，软件可进行实时补偿、离线补偿和自动补偿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否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19</w:t>
            </w:r>
          </w:p>
        </w:tc>
        <w:tc>
          <w:tcPr>
            <w:tcW w:w="1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荧光检测灵敏度</w:t>
            </w:r>
          </w:p>
        </w:tc>
        <w:tc>
          <w:tcPr>
            <w:tcW w:w="8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▲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val="en-US" w:eastAsia="zh-CN"/>
              </w:rPr>
              <w:t>F</w:t>
            </w: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ITC</w:t>
            </w: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≤50 MESF,PE≤50 MESF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eastAsia="zh-CN"/>
              </w:rPr>
              <w:t>否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20</w:t>
            </w:r>
          </w:p>
        </w:tc>
        <w:tc>
          <w:tcPr>
            <w:tcW w:w="1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检测颗粒直径</w:t>
            </w:r>
          </w:p>
        </w:tc>
        <w:tc>
          <w:tcPr>
            <w:tcW w:w="8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≤0.25μm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否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21</w:t>
            </w:r>
          </w:p>
        </w:tc>
        <w:tc>
          <w:tcPr>
            <w:tcW w:w="1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仪器分辨率</w:t>
            </w:r>
          </w:p>
        </w:tc>
        <w:tc>
          <w:tcPr>
            <w:tcW w:w="8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FSC和SSC分辨率:前向散射光(FSC)≤0.5um; 侧向散射光(SSC)≤0.2um， 可以将外周血中红细胞、血小板分开;可以将外周血白细胞三群(淋巴细胞、 单核细胞、粒细胞)分开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否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22</w:t>
            </w:r>
          </w:p>
        </w:tc>
        <w:tc>
          <w:tcPr>
            <w:tcW w:w="1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携带污染率</w:t>
            </w:r>
          </w:p>
        </w:tc>
        <w:tc>
          <w:tcPr>
            <w:tcW w:w="8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≤0.1%；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否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23</w:t>
            </w:r>
          </w:p>
        </w:tc>
        <w:tc>
          <w:tcPr>
            <w:tcW w:w="1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荧光通道配置</w:t>
            </w:r>
          </w:p>
        </w:tc>
        <w:tc>
          <w:tcPr>
            <w:tcW w:w="8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▲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 xml:space="preserve">配置六通道的APD荧光检测器，可更换滤光片，支持通道配置更改;有完善的校准、质控体系 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否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24</w:t>
            </w:r>
          </w:p>
        </w:tc>
        <w:tc>
          <w:tcPr>
            <w:tcW w:w="1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硬件配置</w:t>
            </w:r>
          </w:p>
        </w:tc>
        <w:tc>
          <w:tcPr>
            <w:tcW w:w="8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★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两激光六色流式细胞仪主机（含40管自动上样装置）1台，电脑工作站1套，激光打印机1台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否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相关证明材料或交货清单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25</w:t>
            </w:r>
          </w:p>
        </w:tc>
        <w:tc>
          <w:tcPr>
            <w:tcW w:w="1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软件配置</w:t>
            </w:r>
          </w:p>
        </w:tc>
        <w:tc>
          <w:tcPr>
            <w:tcW w:w="8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★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仪器控制和数据分析软件1套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否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相关证明材料或交货清单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5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26</w:t>
            </w:r>
          </w:p>
        </w:tc>
        <w:tc>
          <w:tcPr>
            <w:tcW w:w="1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配套耗材</w:t>
            </w: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（试剂）要求</w:t>
            </w:r>
          </w:p>
        </w:tc>
        <w:tc>
          <w:tcPr>
            <w:tcW w:w="8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★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封闭耗材（试剂），见附表-封闭耗材（试剂）用量测算表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否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5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27</w:t>
            </w:r>
          </w:p>
        </w:tc>
        <w:tc>
          <w:tcPr>
            <w:tcW w:w="1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验收标准方法</w:t>
            </w:r>
          </w:p>
        </w:tc>
        <w:tc>
          <w:tcPr>
            <w:tcW w:w="8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★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否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72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经济要求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1</w:t>
            </w:r>
          </w:p>
        </w:tc>
        <w:tc>
          <w:tcPr>
            <w:tcW w:w="1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交货时间、交货地点</w:t>
            </w:r>
          </w:p>
        </w:tc>
        <w:tc>
          <w:tcPr>
            <w:tcW w:w="8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★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合同签订后3个月内交付，交付地点由甲方指定。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否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2</w:t>
            </w:r>
          </w:p>
        </w:tc>
        <w:tc>
          <w:tcPr>
            <w:tcW w:w="1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产品包装和运输要求</w:t>
            </w:r>
          </w:p>
        </w:tc>
        <w:tc>
          <w:tcPr>
            <w:tcW w:w="8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★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否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3</w:t>
            </w:r>
          </w:p>
        </w:tc>
        <w:tc>
          <w:tcPr>
            <w:tcW w:w="1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付款及结算方式</w:t>
            </w:r>
          </w:p>
        </w:tc>
        <w:tc>
          <w:tcPr>
            <w:tcW w:w="8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★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物资到货（服务完成）验收后付95%。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否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4</w:t>
            </w:r>
          </w:p>
        </w:tc>
        <w:tc>
          <w:tcPr>
            <w:tcW w:w="1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履约保证金/质量保证金</w:t>
            </w:r>
          </w:p>
        </w:tc>
        <w:tc>
          <w:tcPr>
            <w:tcW w:w="8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★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验收合格后满1年无质量问题支付剩余5%（不超过5%）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否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5</w:t>
            </w:r>
          </w:p>
        </w:tc>
        <w:tc>
          <w:tcPr>
            <w:tcW w:w="1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原厂保修年限</w:t>
            </w:r>
          </w:p>
        </w:tc>
        <w:tc>
          <w:tcPr>
            <w:tcW w:w="8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★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保修年限不低于3年，全年故障停机时间不高于5%（按365日/年计算)。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否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6</w:t>
            </w:r>
          </w:p>
        </w:tc>
        <w:tc>
          <w:tcPr>
            <w:tcW w:w="1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升级与软件维护</w:t>
            </w:r>
          </w:p>
        </w:tc>
        <w:tc>
          <w:tcPr>
            <w:tcW w:w="8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★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否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7</w:t>
            </w:r>
          </w:p>
        </w:tc>
        <w:tc>
          <w:tcPr>
            <w:tcW w:w="1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维修培训</w:t>
            </w:r>
          </w:p>
        </w:tc>
        <w:tc>
          <w:tcPr>
            <w:tcW w:w="8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★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提供不少于1人次的工程师维修培训。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否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8</w:t>
            </w:r>
          </w:p>
        </w:tc>
        <w:tc>
          <w:tcPr>
            <w:tcW w:w="1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到位维修响应</w:t>
            </w:r>
          </w:p>
        </w:tc>
        <w:tc>
          <w:tcPr>
            <w:tcW w:w="8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★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维修响应时间≤24小时内，维修到达现场时间≤48小时内。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否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9</w:t>
            </w:r>
          </w:p>
        </w:tc>
        <w:tc>
          <w:tcPr>
            <w:tcW w:w="1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备品备件要求（零配件）</w:t>
            </w:r>
          </w:p>
        </w:tc>
        <w:tc>
          <w:tcPr>
            <w:tcW w:w="8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★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由供应商承诺项目使用寿命周期内保证零配件供应。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否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10</w:t>
            </w:r>
          </w:p>
        </w:tc>
        <w:tc>
          <w:tcPr>
            <w:tcW w:w="1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物资编目编码、打码贴签要求</w:t>
            </w:r>
          </w:p>
        </w:tc>
        <w:tc>
          <w:tcPr>
            <w:tcW w:w="8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★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否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相关证明材料</w:t>
            </w:r>
          </w:p>
        </w:tc>
      </w:tr>
    </w:tbl>
    <w:p>
      <w:pPr>
        <w:pStyle w:val="2"/>
        <w:spacing w:before="156" w:beforeLines="50" w:after="156" w:afterLines="50" w:line="572" w:lineRule="exact"/>
        <w:ind w:firstLine="0" w:firstLineChars="0"/>
      </w:pPr>
    </w:p>
    <w:sectPr>
      <w:headerReference r:id="rId3" w:type="first"/>
      <w:footerReference r:id="rId4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黑体" w:hAnsi="黑体" w:eastAsia="黑体"/>
        <w:sz w:val="32"/>
        <w:szCs w:val="32"/>
      </w:rPr>
    </w:pPr>
    <w:r>
      <w:rPr>
        <w:rFonts w:hint="eastAsia" w:ascii="黑体" w:hAnsi="黑体" w:eastAsia="黑体"/>
        <w:sz w:val="32"/>
        <w:szCs w:val="32"/>
      </w:rPr>
      <w:t>附件2：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张金梅">
    <w15:presenceInfo w15:providerId="None" w15:userId="张金梅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HorizontalSpacing w:val="10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hODRkNTMzN2UzMGIzYWFjNmQ4ZTA2ZWNhNjM1YmUifQ=="/>
  </w:docVars>
  <w:rsids>
    <w:rsidRoot w:val="00CD12E3"/>
    <w:rsid w:val="00073299"/>
    <w:rsid w:val="000C497B"/>
    <w:rsid w:val="000D2454"/>
    <w:rsid w:val="0012487B"/>
    <w:rsid w:val="00126049"/>
    <w:rsid w:val="00165A34"/>
    <w:rsid w:val="00182A83"/>
    <w:rsid w:val="001F4383"/>
    <w:rsid w:val="00210ACA"/>
    <w:rsid w:val="002B6810"/>
    <w:rsid w:val="002F1B6D"/>
    <w:rsid w:val="0042654F"/>
    <w:rsid w:val="00440A8F"/>
    <w:rsid w:val="00651D54"/>
    <w:rsid w:val="006D2568"/>
    <w:rsid w:val="0071423C"/>
    <w:rsid w:val="00730D83"/>
    <w:rsid w:val="00734EF8"/>
    <w:rsid w:val="00751A6E"/>
    <w:rsid w:val="00800842"/>
    <w:rsid w:val="00873E5C"/>
    <w:rsid w:val="008C5204"/>
    <w:rsid w:val="008F5260"/>
    <w:rsid w:val="0091266C"/>
    <w:rsid w:val="00920D2F"/>
    <w:rsid w:val="00965730"/>
    <w:rsid w:val="009C16D7"/>
    <w:rsid w:val="00A06B36"/>
    <w:rsid w:val="00A44E28"/>
    <w:rsid w:val="00B4601D"/>
    <w:rsid w:val="00BA54EE"/>
    <w:rsid w:val="00CD12E3"/>
    <w:rsid w:val="00D36378"/>
    <w:rsid w:val="00D75B18"/>
    <w:rsid w:val="00DA6A47"/>
    <w:rsid w:val="00DF1998"/>
    <w:rsid w:val="00E77115"/>
    <w:rsid w:val="00EF465C"/>
    <w:rsid w:val="00F053B4"/>
    <w:rsid w:val="00F07FE4"/>
    <w:rsid w:val="00FA535C"/>
    <w:rsid w:val="02061D8E"/>
    <w:rsid w:val="09B91E8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正文文本缩进 Char"/>
    <w:basedOn w:val="7"/>
    <w:link w:val="2"/>
    <w:qFormat/>
    <w:uiPriority w:val="0"/>
    <w:rPr>
      <w:rFonts w:ascii="仿宋_GB2312" w:hAnsi="Times New Roman" w:eastAsia="仿宋_GB2312" w:cs="Times New Roman"/>
      <w:sz w:val="30"/>
      <w:szCs w:val="20"/>
    </w:rPr>
  </w:style>
  <w:style w:type="character" w:customStyle="1" w:styleId="11">
    <w:name w:val="font111"/>
    <w:basedOn w:val="7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2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3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444444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408</Words>
  <Characters>2328</Characters>
  <Lines>19</Lines>
  <Paragraphs>5</Paragraphs>
  <TotalTime>1</TotalTime>
  <ScaleCrop>false</ScaleCrop>
  <LinksUpToDate>false</LinksUpToDate>
  <CharactersWithSpaces>2731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2024-10-21T07:43:00Z</dcterms:created>
  <dc:creator>王藏建</dc:creator>
  <cp:lastModifiedBy>cy</cp:lastModifiedBy>
  <cp:lastPrinted>2024-09-29T00:42:00Z</cp:lastPrinted>
  <dcterms:modified xsi:type="dcterms:W3CDTF">2024-11-04T00:12:20Z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2568E25DC5C94289B4EBCF311B65DC49_12</vt:lpwstr>
  </property>
</Properties>
</file>