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642"/>
        <w:gridCol w:w="693"/>
        <w:gridCol w:w="689"/>
        <w:gridCol w:w="73"/>
        <w:gridCol w:w="1052"/>
        <w:gridCol w:w="2033"/>
        <w:gridCol w:w="1161"/>
        <w:gridCol w:w="697"/>
        <w:gridCol w:w="1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</w:rPr>
              <w:t>项目名称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  <w:ins w:id="0" w:author="HUAWEI" w:date="2024-10-18T16:08:00Z">
              <w:r>
                <w:rPr>
                  <w:rFonts w:hint="eastAsia" w:ascii="黑体" w:hAnsi="宋体" w:eastAsia="黑体" w:cs="黑体"/>
                  <w:color w:val="000000"/>
                  <w:sz w:val="20"/>
                </w:rPr>
                <w:t>一次性多通道</w:t>
              </w:r>
            </w:ins>
            <w:ins w:id="1" w:author="HUAWEI" w:date="2024-10-18T16:09:00Z">
              <w:r>
                <w:rPr>
                  <w:rFonts w:hint="eastAsia" w:ascii="黑体" w:hAnsi="宋体" w:eastAsia="黑体" w:cs="黑体"/>
                  <w:color w:val="000000"/>
                  <w:sz w:val="20"/>
                </w:rPr>
                <w:t>单孔腹腔镜穿刺器（(一次性切口保护牵开固定器（套））</w:t>
              </w:r>
            </w:ins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需求名称</w:t>
            </w: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性质</w:t>
            </w:r>
          </w:p>
        </w:tc>
        <w:tc>
          <w:tcPr>
            <w:tcW w:w="4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需求具体内容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量化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7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4"/>
              </w:rPr>
            </w:pPr>
            <w:ins w:id="2" w:author="木攸" w:date="2024-10-12T09:54:00Z">
              <w:r>
                <w:rPr>
                  <w:rFonts w:hint="eastAsia" w:ascii="宋体" w:hAnsi="宋体" w:cs="宋体"/>
                  <w:color w:val="000000"/>
                  <w:sz w:val="24"/>
                </w:rPr>
                <w:t>具备</w:t>
              </w:r>
            </w:ins>
            <w:ins w:id="3" w:author="木攸" w:date="2024-10-12T09:53:00Z">
              <w:r>
                <w:rPr>
                  <w:rFonts w:hint="eastAsia" w:ascii="宋体" w:hAnsi="宋体" w:cs="宋体"/>
                  <w:color w:val="000000"/>
                  <w:sz w:val="24"/>
                </w:rPr>
                <w:t>在</w:t>
              </w:r>
            </w:ins>
            <w:r>
              <w:rPr>
                <w:rFonts w:hint="eastAsia" w:ascii="宋体" w:hAnsi="宋体" w:cs="宋体"/>
                <w:color w:val="000000"/>
                <w:sz w:val="24"/>
              </w:rPr>
              <w:t>腹腔镜检查和手术过程中，牵开、保护切口，并用于腔镜</w:t>
            </w:r>
            <w:ins w:id="4" w:author="木攸" w:date="2024-10-12T09:55:00Z">
              <w:r>
                <w:rPr>
                  <w:rFonts w:hint="eastAsia" w:ascii="宋体" w:hAnsi="宋体" w:cs="宋体"/>
                  <w:color w:val="000000"/>
                  <w:sz w:val="24"/>
                </w:rPr>
                <w:t>手术</w:t>
              </w:r>
            </w:ins>
            <w:ins w:id="5" w:author="木攸" w:date="2024-10-12T09:54:00Z">
              <w:r>
                <w:rPr>
                  <w:rFonts w:hint="eastAsia" w:ascii="宋体" w:hAnsi="宋体" w:cs="宋体"/>
                  <w:color w:val="000000"/>
                  <w:sz w:val="24"/>
                </w:rPr>
                <w:t>，</w:t>
              </w:r>
            </w:ins>
            <w:r>
              <w:rPr>
                <w:rFonts w:hint="eastAsia" w:ascii="宋体" w:hAnsi="宋体" w:cs="宋体"/>
                <w:color w:val="000000"/>
                <w:sz w:val="24"/>
              </w:rPr>
              <w:t>钳、剪等器械进出切口的密封操作通道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4"/>
              </w:rPr>
              <w:t>提供注册证</w:t>
            </w:r>
          </w:p>
        </w:tc>
      </w:tr>
      <w:tr>
        <w:trPr>
          <w:trHeight w:val="1178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具备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NMPA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第二类注册证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4"/>
              </w:rPr>
              <w:t>提供注册证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企业资格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具备医疗器械生产</w:t>
            </w:r>
            <w:ins w:id="6" w:author="木攸" w:date="2024-10-12T10:00:00Z">
              <w:r>
                <w:rPr>
                  <w:rFonts w:hint="eastAsia" w:ascii="宋体" w:hAnsi="宋体" w:cs="宋体"/>
                  <w:color w:val="000000"/>
                  <w:kern w:val="0"/>
                  <w:sz w:val="24"/>
                </w:rPr>
                <w:t>、</w:t>
              </w:r>
            </w:ins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经营许可证</w:t>
            </w:r>
            <w:ins w:id="7" w:author="木攸" w:date="2024-10-12T10:01:00Z">
              <w:r>
                <w:rPr>
                  <w:rFonts w:hint="eastAsia" w:ascii="宋体" w:hAnsi="宋体" w:cs="宋体"/>
                  <w:color w:val="000000"/>
                  <w:kern w:val="0"/>
                  <w:sz w:val="24"/>
                </w:rPr>
                <w:t>和</w:t>
              </w:r>
            </w:ins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相应的备案凭证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ins w:id="8" w:author="HUAWEI" w:date="2024-10-18T11:10:00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产品表面应平整光滑</w:t>
              </w:r>
            </w:ins>
            <w:ins w:id="9" w:author="HUAWEI" w:date="2024-10-18T11:10:00Z">
              <w:r>
                <w:rPr>
                  <w:rFonts w:hint="eastAsia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、</w:t>
              </w:r>
            </w:ins>
            <w:ins w:id="10" w:author="HUAWEI" w:date="2024-10-18T11:10:00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无毛刺和锋棱</w:t>
              </w:r>
            </w:ins>
            <w:ins w:id="11" w:author="HUAWEI" w:date="2024-10-18T15:38:00Z">
              <w:r>
                <w:rPr>
                  <w:rFonts w:hint="eastAsia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。</w:t>
              </w:r>
            </w:ins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</w:p>
        </w:tc>
      </w:tr>
      <w:tr>
        <w:trPr>
          <w:trHeight w:val="80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组成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ins w:id="12" w:author="HUAWEI" w:date="2024-10-18T16:59:00Z">
              <w:r>
                <w:rPr>
                  <w:rFonts w:hint="eastAsia"/>
                  <w:color w:val="000000"/>
                  <w:sz w:val="24"/>
                </w:rPr>
                <w:t>切口保护套由固定环和通道薄膜组成，多通道密封体由器械通道（穿刺管型或圆柱形）和注气阀组成。</w:t>
              </w:r>
            </w:ins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型号规格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bookmarkStart w:id="0" w:name="OLE_LINK4"/>
            <w:bookmarkStart w:id="1" w:name="OLE_LINK3"/>
            <w:r>
              <w:rPr>
                <w:rFonts w:hint="eastAsia"/>
                <w:color w:val="000000"/>
                <w:sz w:val="24"/>
              </w:rPr>
              <w:t>保护套尺寸包含40</w:t>
            </w:r>
            <w:r>
              <w:rPr>
                <w:color w:val="000000"/>
                <w:sz w:val="24"/>
              </w:rPr>
              <w:t>mm</w:t>
            </w:r>
            <w:r>
              <w:rPr>
                <w:rFonts w:hint="eastAsia"/>
                <w:color w:val="000000"/>
                <w:sz w:val="24"/>
              </w:rPr>
              <w:t>、60</w:t>
            </w:r>
            <w:r>
              <w:rPr>
                <w:color w:val="000000"/>
                <w:sz w:val="24"/>
              </w:rPr>
              <w:t>mm</w:t>
            </w:r>
            <w:r>
              <w:rPr>
                <w:rFonts w:hint="eastAsia"/>
                <w:color w:val="000000"/>
                <w:sz w:val="24"/>
              </w:rPr>
              <w:t>、70</w:t>
            </w:r>
            <w:r>
              <w:rPr>
                <w:color w:val="000000"/>
                <w:sz w:val="24"/>
              </w:rPr>
              <w:t>mm</w:t>
            </w:r>
            <w:r>
              <w:rPr>
                <w:rFonts w:hint="eastAsia"/>
                <w:color w:val="000000"/>
                <w:sz w:val="24"/>
              </w:rPr>
              <w:t>、80</w:t>
            </w:r>
            <w:r>
              <w:rPr>
                <w:color w:val="000000"/>
                <w:sz w:val="24"/>
              </w:rPr>
              <w:t>mm</w:t>
            </w:r>
            <w:r>
              <w:rPr>
                <w:rFonts w:hint="eastAsia"/>
                <w:color w:val="000000"/>
                <w:sz w:val="24"/>
              </w:rPr>
              <w:t>、120m</w:t>
            </w:r>
            <w:r>
              <w:rPr>
                <w:color w:val="000000"/>
                <w:sz w:val="24"/>
              </w:rPr>
              <w:t>m</w:t>
            </w:r>
            <w:r>
              <w:rPr>
                <w:rFonts w:hint="eastAsia"/>
                <w:color w:val="000000"/>
                <w:sz w:val="24"/>
              </w:rPr>
              <w:t>，能适配达芬奇机器人手术</w:t>
            </w:r>
            <w:bookmarkEnd w:id="0"/>
            <w:bookmarkEnd w:id="1"/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sz w:val="24"/>
              </w:rPr>
              <w:t>说明书或注册证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型号规格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器械通道尺寸包含</w:t>
            </w:r>
            <w:bookmarkStart w:id="2" w:name="OLE_LINK7"/>
            <w:bookmarkStart w:id="3" w:name="OLE_LINK6"/>
            <w:r>
              <w:rPr>
                <w:rFonts w:hint="eastAsia"/>
                <w:color w:val="000000"/>
                <w:sz w:val="24"/>
              </w:rPr>
              <w:t>5mm、10mm、12mm、15mm</w:t>
            </w:r>
            <w:bookmarkEnd w:id="2"/>
            <w:bookmarkEnd w:id="3"/>
            <w:r>
              <w:rPr>
                <w:rFonts w:hint="eastAsia"/>
                <w:color w:val="000000"/>
                <w:sz w:val="24"/>
              </w:rPr>
              <w:t>规格，手术器械进入通道具备三通道和四通道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sz w:val="24"/>
              </w:rPr>
              <w:t>说明书或注册证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注气阀和阻气阀</w:t>
            </w:r>
            <w:ins w:id="13" w:author="木攸" w:date="2024-10-12T10:18:00Z">
              <w:r>
                <w:rPr>
                  <w:rFonts w:hint="eastAsia" w:ascii="宋体" w:hAnsi="宋体" w:cs="宋体"/>
                  <w:color w:val="000000"/>
                  <w:sz w:val="24"/>
                </w:rPr>
                <w:t>具备</w:t>
              </w:r>
            </w:ins>
            <w:r>
              <w:rPr>
                <w:rFonts w:hint="eastAsia" w:ascii="宋体" w:hAnsi="宋体" w:cs="宋体"/>
                <w:color w:val="000000"/>
                <w:sz w:val="24"/>
              </w:rPr>
              <w:t>开闭</w:t>
            </w:r>
            <w:ins w:id="14" w:author="木攸" w:date="2024-10-12T10:18:00Z">
              <w:r>
                <w:rPr>
                  <w:rFonts w:hint="eastAsia" w:ascii="宋体" w:hAnsi="宋体" w:cs="宋体"/>
                  <w:color w:val="000000"/>
                  <w:sz w:val="24"/>
                </w:rPr>
                <w:t>功能</w:t>
              </w:r>
            </w:ins>
            <w:r>
              <w:rPr>
                <w:rFonts w:hint="eastAsia" w:ascii="宋体" w:hAnsi="宋体" w:cs="宋体"/>
                <w:color w:val="000000"/>
                <w:sz w:val="24"/>
              </w:rPr>
              <w:t>，</w:t>
            </w:r>
            <w:ins w:id="15" w:author="木攸" w:date="2024-10-12T10:18:00Z">
              <w:r>
                <w:rPr>
                  <w:rFonts w:hint="eastAsia" w:ascii="宋体" w:hAnsi="宋体" w:cs="宋体"/>
                  <w:color w:val="000000"/>
                  <w:sz w:val="24"/>
                </w:rPr>
                <w:t>无</w:t>
              </w:r>
            </w:ins>
            <w:r>
              <w:rPr>
                <w:rFonts w:hint="eastAsia" w:ascii="宋体" w:hAnsi="宋体" w:cs="宋体"/>
                <w:color w:val="000000"/>
                <w:sz w:val="24"/>
              </w:rPr>
              <w:t>阻塞或卡塞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注气阀、器械通道及各连接处</w:t>
            </w:r>
            <w:ins w:id="16" w:author="木攸" w:date="2024-10-12T10:21:00Z">
              <w:r>
                <w:rPr>
                  <w:rFonts w:hint="eastAsia"/>
                  <w:color w:val="000000"/>
                  <w:sz w:val="24"/>
                </w:rPr>
                <w:t>具备</w:t>
              </w:r>
            </w:ins>
            <w:r>
              <w:rPr>
                <w:rFonts w:hint="eastAsia"/>
                <w:color w:val="000000"/>
                <w:sz w:val="24"/>
              </w:rPr>
              <w:t>良好的密封性</w:t>
            </w:r>
            <w:ins w:id="17" w:author="木攸" w:date="2024-10-12T10:20:00Z">
              <w:r>
                <w:rPr>
                  <w:rFonts w:hint="eastAsia"/>
                  <w:color w:val="000000"/>
                  <w:sz w:val="24"/>
                </w:rPr>
                <w:t>，</w:t>
              </w:r>
            </w:ins>
            <w:ins w:id="18" w:author="木攸" w:date="2024-10-12T10:28:00Z">
              <w:r>
                <w:rPr>
                  <w:rFonts w:hint="eastAsia" w:ascii="宋体" w:hAnsi="宋体" w:cs="宋体"/>
                  <w:color w:val="000000"/>
                  <w:kern w:val="0"/>
                  <w:sz w:val="24"/>
                </w:rPr>
                <w:t>≤</w:t>
              </w:r>
            </w:ins>
            <w:r>
              <w:rPr>
                <w:rFonts w:hint="eastAsia"/>
                <w:color w:val="000000"/>
                <w:sz w:val="24"/>
              </w:rPr>
              <w:t>4</w:t>
            </w:r>
            <w:ins w:id="19" w:author="木攸" w:date="2024-10-12T10:20:00Z">
              <w:r>
                <w:rPr>
                  <w:rFonts w:hint="eastAsia"/>
                  <w:color w:val="000000"/>
                  <w:sz w:val="24"/>
                </w:rPr>
                <w:t>K</w:t>
              </w:r>
            </w:ins>
            <w:r>
              <w:rPr>
                <w:rFonts w:hint="eastAsia"/>
                <w:color w:val="000000"/>
                <w:sz w:val="24"/>
              </w:rPr>
              <w:t>pa气压无泄露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耐穿刺性：硅胶主体的穿刺力</w:t>
            </w:r>
            <w:ins w:id="20" w:author="木攸" w:date="2024-10-12T10:28:00Z">
              <w:r>
                <w:rPr>
                  <w:rFonts w:hint="eastAsia" w:ascii="Arial" w:hAnsi="Arial" w:cs="Arial"/>
                  <w:color w:val="000000"/>
                  <w:sz w:val="24"/>
                </w:rPr>
                <w:t>≥</w:t>
              </w:r>
            </w:ins>
            <w:r>
              <w:rPr>
                <w:rFonts w:hint="eastAsia"/>
                <w:color w:val="000000"/>
                <w:sz w:val="24"/>
              </w:rPr>
              <w:t>20N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11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抗拉性能：硅胶主体应能承受</w:t>
            </w:r>
            <w:ins w:id="21" w:author="木攸" w:date="2024-10-12T10:28:00Z">
              <w:r>
                <w:rPr>
                  <w:rFonts w:hint="eastAsia" w:ascii="Arial" w:hAnsi="Arial" w:cs="Arial"/>
                  <w:color w:val="000000"/>
                  <w:sz w:val="24"/>
                </w:rPr>
                <w:t>≥</w:t>
              </w:r>
            </w:ins>
            <w:r>
              <w:rPr>
                <w:rFonts w:hint="eastAsia"/>
                <w:color w:val="000000"/>
                <w:sz w:val="24"/>
              </w:rPr>
              <w:t>50N的拉力不断裂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sz w:val="20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保护套各连接处应承受</w:t>
            </w:r>
            <w:ins w:id="22" w:author="木攸" w:date="2024-10-12T10:23:00Z">
              <w:r>
                <w:rPr>
                  <w:rFonts w:hint="eastAsia" w:ascii="宋体" w:hAnsi="宋体" w:cs="宋体"/>
                  <w:color w:val="000000"/>
                  <w:sz w:val="24"/>
                </w:rPr>
                <w:t>≧</w:t>
              </w:r>
            </w:ins>
            <w:r>
              <w:rPr>
                <w:rFonts w:hint="eastAsia"/>
                <w:color w:val="000000"/>
                <w:sz w:val="24"/>
              </w:rPr>
              <w:t>10N的拉力，持续</w:t>
            </w:r>
            <w:ins w:id="23" w:author="木攸" w:date="2024-10-12T10:28:00Z">
              <w:r>
                <w:rPr>
                  <w:rFonts w:hint="eastAsia" w:ascii="Arial" w:hAnsi="Arial" w:cs="Arial"/>
                  <w:color w:val="000000"/>
                  <w:sz w:val="24"/>
                </w:rPr>
                <w:t>≥</w:t>
              </w:r>
            </w:ins>
            <w:r>
              <w:rPr>
                <w:rFonts w:hint="eastAsia"/>
                <w:color w:val="000000"/>
                <w:sz w:val="24"/>
              </w:rPr>
              <w:t>30s不断裂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多通道平台与器械通道之间的连接处应能承受</w:t>
            </w:r>
            <w:ins w:id="24" w:author="木攸" w:date="2024-10-12T10:28:00Z">
              <w:r>
                <w:rPr>
                  <w:rFonts w:hint="eastAsia" w:ascii="Arial" w:hAnsi="Arial" w:cs="Arial"/>
                  <w:color w:val="000000"/>
                  <w:sz w:val="24"/>
                </w:rPr>
                <w:t>≥</w:t>
              </w:r>
            </w:ins>
            <w:r>
              <w:rPr>
                <w:rFonts w:hint="eastAsia"/>
                <w:color w:val="000000"/>
                <w:sz w:val="24"/>
              </w:rPr>
              <w:t>45N的拉力，连接处不分离和脱落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物理性能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保护套热合强度≥0.14N/mm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切口保护牵开固定器浸取液的PH值与同批空白液对照，PH值之差</w:t>
            </w:r>
            <w:ins w:id="25" w:author="木攸" w:date="2024-10-12T10:28:00Z">
              <w:r>
                <w:rPr>
                  <w:rFonts w:hint="eastAsia" w:ascii="宋体" w:hAnsi="宋体" w:cs="宋体"/>
                  <w:color w:val="000000"/>
                  <w:kern w:val="0"/>
                  <w:sz w:val="24"/>
                </w:rPr>
                <w:t>≤</w:t>
              </w:r>
            </w:ins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化学性能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切口保护牵开固定器浸取液与等体积的同批空白液对照，消耗0.002mol/L的高锰酸钾溶液体积之差应≤2.0ml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灭菌要求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产品经环氧乙烷灭菌，</w:t>
            </w:r>
            <w:ins w:id="26" w:author="木攸" w:date="2024-10-12T10:30:00Z">
              <w:r>
                <w:rPr>
                  <w:rFonts w:hint="eastAsia"/>
                  <w:color w:val="000000"/>
                  <w:sz w:val="24"/>
                </w:rPr>
                <w:t>以</w:t>
              </w:r>
            </w:ins>
            <w:r>
              <w:rPr>
                <w:rFonts w:hint="eastAsia"/>
                <w:color w:val="000000"/>
                <w:sz w:val="24"/>
              </w:rPr>
              <w:t>一次性</w:t>
            </w:r>
            <w:ins w:id="27" w:author="木攸" w:date="2024-10-12T10:30:00Z">
              <w:r>
                <w:rPr>
                  <w:rFonts w:hint="eastAsia"/>
                  <w:color w:val="000000"/>
                  <w:sz w:val="24"/>
                </w:rPr>
                <w:t>无菌状态提供</w:t>
              </w:r>
            </w:ins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sz w:val="24"/>
              </w:rPr>
              <w:t>提供注册证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灭菌要求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按照GB/T14233.1-2022中气相色谱法测定，</w:t>
            </w:r>
            <w:ins w:id="28" w:author="木攸" w:date="2024-10-12T10:31:00Z">
              <w:r>
                <w:rPr>
                  <w:rFonts w:hint="eastAsia"/>
                  <w:color w:val="000000"/>
                  <w:sz w:val="24"/>
                </w:rPr>
                <w:t>产品</w:t>
              </w:r>
            </w:ins>
            <w:r>
              <w:rPr>
                <w:rFonts w:hint="eastAsia"/>
                <w:color w:val="000000"/>
                <w:sz w:val="24"/>
              </w:rPr>
              <w:t>环氧乙烷残留量≤10</w:t>
            </w:r>
            <w:r>
              <w:rPr>
                <w:color w:val="000000"/>
                <w:sz w:val="24"/>
              </w:rPr>
              <w:t>µ</w:t>
            </w:r>
            <w:r>
              <w:rPr>
                <w:rFonts w:hint="eastAsia"/>
                <w:color w:val="000000"/>
                <w:sz w:val="24"/>
              </w:rPr>
              <w:t>g/g。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sz w:val="24"/>
              </w:rPr>
              <w:t>提供检测报告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配置要求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配套组合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切口保护牵开固定器（切口保护套）*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和三通道穿刺平台*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；</w:t>
            </w:r>
          </w:p>
          <w:p>
            <w:pPr>
              <w:widowControl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配套组合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>
            <w:pPr>
              <w:pStyle w:val="2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切口保护牵开固定器（切口保护套）*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和四通道穿刺平台*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2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样品需求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▲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提供器械通道尺寸为5mm、10mm、12mm、15mm的四通道穿刺器各一个，主体材质为硅胶。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/>
                <w:sz w:val="24"/>
              </w:rPr>
              <w:t>需评审整体外观、表面处理情况、实用性及使用舒适度</w:t>
            </w:r>
          </w:p>
        </w:tc>
      </w:tr>
    </w:tbl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8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UAWEI">
    <w15:presenceInfo w15:providerId="None" w15:userId="HUAWEI"/>
  </w15:person>
  <w15:person w15:author="木攸">
    <w15:presenceInfo w15:providerId="None" w15:userId="木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D7059C"/>
    <w:rsid w:val="000F7B6C"/>
    <w:rsid w:val="002864B4"/>
    <w:rsid w:val="005B4608"/>
    <w:rsid w:val="00601FCD"/>
    <w:rsid w:val="00735488"/>
    <w:rsid w:val="007A0553"/>
    <w:rsid w:val="00A243D7"/>
    <w:rsid w:val="00D7059C"/>
    <w:rsid w:val="00F05800"/>
    <w:rsid w:val="7D9E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字符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正文文本 字符"/>
    <w:basedOn w:val="7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潮州市直及下属单位</Company>
  <Pages>3</Pages>
  <Words>1771</Words>
  <Characters>1916</Characters>
  <Lines>15</Lines>
  <Paragraphs>4</Paragraphs>
  <TotalTime>48</TotalTime>
  <ScaleCrop>false</ScaleCrop>
  <LinksUpToDate>false</LinksUpToDate>
  <CharactersWithSpaces>1948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2024-10-10T02:56:00Z</dcterms:created>
  <dc:creator>Administrator</dc:creator>
  <cp:lastModifiedBy>admin</cp:lastModifiedBy>
  <dcterms:modified xsi:type="dcterms:W3CDTF">2024-12-21T09:27:12Z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6d6fff3259294bdd8ba93404096916b9_23</vt:lpwstr>
  </property>
</Properties>
</file>