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rPr>
      </w:pPr>
      <w:bookmarkStart w:id="0" w:name="第一部分"/>
      <w:r>
        <w:rPr>
          <w:rFonts w:hint="eastAsia" w:ascii="方正小标宋简体" w:eastAsia="方正小标宋简体"/>
          <w:bCs/>
          <w:sz w:val="48"/>
          <w:szCs w:val="48"/>
        </w:rPr>
        <w:t>军队物资类项目公开招标文件</w:t>
      </w:r>
      <w:r>
        <w:rPr>
          <w:rFonts w:hint="eastAsia" w:ascii="方正小标宋简体" w:eastAsia="方正小标宋简体"/>
          <w:i/>
          <w:iCs/>
          <w:sz w:val="48"/>
          <w:szCs w:val="48"/>
        </w:rPr>
        <w:t>（2.0版）</w:t>
      </w:r>
    </w:p>
    <w:p>
      <w:pPr>
        <w:pStyle w:val="3"/>
        <w:rPr>
          <w:rFonts w:ascii="方正小标宋简体" w:eastAsia="方正小标宋简体"/>
          <w:sz w:val="84"/>
          <w:szCs w:val="84"/>
        </w:rPr>
      </w:pPr>
      <w:bookmarkStart w:id="1" w:name="_Toc130886988"/>
      <w:bookmarkStart w:id="2" w:name="_Toc127820554"/>
      <w:bookmarkStart w:id="3" w:name="_Toc130657981"/>
      <w:bookmarkStart w:id="4" w:name="_Toc130887489"/>
      <w:bookmarkStart w:id="5" w:name="_Toc128151016"/>
      <w:bookmarkStart w:id="6" w:name="_Toc128150123"/>
      <w:bookmarkStart w:id="7" w:name="_Toc130657527"/>
      <w:bookmarkStart w:id="8" w:name="_Toc128397959"/>
      <w:bookmarkStart w:id="9" w:name="_Toc128150767"/>
      <w:r>
        <w:rPr>
          <w:rFonts w:hint="eastAsia" w:ascii="方正小标宋简体" w:eastAsia="方正小标宋简体"/>
          <w:sz w:val="84"/>
          <w:szCs w:val="84"/>
        </w:rPr>
        <w:t>专用文件</w:t>
      </w:r>
      <w:bookmarkEnd w:id="1"/>
      <w:bookmarkEnd w:id="2"/>
      <w:bookmarkEnd w:id="3"/>
      <w:bookmarkEnd w:id="4"/>
      <w:bookmarkEnd w:id="5"/>
      <w:bookmarkEnd w:id="6"/>
      <w:bookmarkEnd w:id="7"/>
      <w:bookmarkEnd w:id="8"/>
      <w:bookmarkEnd w:id="9"/>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spacing w:line="560" w:lineRule="exact"/>
        <w:ind w:firstLine="2160" w:firstLineChars="600"/>
        <w:rPr>
          <w:rFonts w:hint="eastAsia" w:ascii="方正小标宋简体" w:eastAsia="方正小标宋简体"/>
          <w:bCs/>
          <w:sz w:val="36"/>
          <w:szCs w:val="36"/>
          <w:u w:val="single"/>
          <w:lang w:eastAsia="zh-CN"/>
        </w:rPr>
      </w:pPr>
      <w:r>
        <w:rPr>
          <w:rFonts w:hint="eastAsia" w:ascii="方正小标宋简体" w:eastAsia="方正小标宋简体"/>
          <w:bCs/>
          <w:sz w:val="36"/>
          <w:szCs w:val="36"/>
        </w:rPr>
        <w:t>项目名称：</w:t>
      </w:r>
      <w:r>
        <w:rPr>
          <w:rFonts w:hint="eastAsia" w:ascii="方正小标宋简体" w:eastAsia="方正小标宋简体"/>
          <w:bCs/>
          <w:sz w:val="36"/>
          <w:szCs w:val="36"/>
          <w:u w:val="single"/>
          <w:lang w:eastAsia="zh-CN"/>
        </w:rPr>
        <w:t>血细胞分离机</w:t>
      </w:r>
    </w:p>
    <w:p>
      <w:pPr>
        <w:spacing w:line="560" w:lineRule="exact"/>
        <w:ind w:firstLine="2160" w:firstLineChars="600"/>
        <w:rPr>
          <w:rFonts w:hint="eastAsia" w:ascii="方正小标宋简体" w:eastAsia="方正小标宋简体"/>
          <w:bCs/>
          <w:sz w:val="36"/>
          <w:szCs w:val="36"/>
          <w:lang w:eastAsia="zh-CN"/>
        </w:rPr>
      </w:pPr>
      <w:r>
        <w:rPr>
          <w:rFonts w:hint="eastAsia" w:ascii="方正小标宋简体" w:eastAsia="方正小标宋简体"/>
          <w:bCs/>
          <w:sz w:val="36"/>
          <w:szCs w:val="36"/>
        </w:rPr>
        <w:t>项目编号：</w:t>
      </w:r>
      <w:r>
        <w:rPr>
          <w:rFonts w:hint="eastAsia" w:ascii="方正小标宋简体" w:eastAsia="方正小标宋简体"/>
          <w:bCs/>
          <w:sz w:val="36"/>
          <w:szCs w:val="36"/>
          <w:u w:val="single"/>
          <w:lang w:eastAsia="zh-CN"/>
        </w:rPr>
        <w:t xml:space="preserve">2024-JQ06-W1634 </w:t>
      </w: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hAnsi="宋体"/>
          <w:bCs/>
          <w:sz w:val="32"/>
          <w:szCs w:val="32"/>
        </w:rPr>
      </w:pPr>
    </w:p>
    <w:p>
      <w:pPr>
        <w:jc w:val="center"/>
        <w:rPr>
          <w:rFonts w:ascii="方正小标宋简体" w:eastAsia="方正小标宋简体"/>
          <w:bCs/>
          <w:sz w:val="36"/>
          <w:szCs w:val="36"/>
        </w:rPr>
      </w:pPr>
    </w:p>
    <w:p>
      <w:pPr>
        <w:jc w:val="center"/>
        <w:rPr>
          <w:rFonts w:ascii="方正小标宋简体" w:eastAsia="方正小标宋简体"/>
          <w:bCs/>
          <w:sz w:val="36"/>
          <w:szCs w:val="36"/>
        </w:rPr>
      </w:pPr>
      <w:bookmarkStart w:id="272" w:name="_GoBack"/>
      <w:bookmarkEnd w:id="272"/>
      <w:r>
        <w:rPr>
          <w:rFonts w:hint="eastAsia" w:ascii="方正小标宋简体" w:eastAsia="方正小标宋简体"/>
          <w:sz w:val="36"/>
          <w:szCs w:val="36"/>
        </w:rPr>
        <w:t>采购机构：</w:t>
      </w:r>
      <w:r>
        <w:rPr>
          <w:rFonts w:hint="eastAsia" w:ascii="方正小标宋简体" w:eastAsia="方正小标宋简体"/>
          <w:bCs/>
          <w:sz w:val="36"/>
          <w:szCs w:val="36"/>
          <w:u w:val="single"/>
        </w:rPr>
        <w:t>招标采购科</w:t>
      </w:r>
      <w:r>
        <w:rPr>
          <w:rFonts w:hint="eastAsia" w:ascii="方正小标宋简体" w:eastAsia="方正小标宋简体"/>
          <w:bCs/>
          <w:sz w:val="36"/>
          <w:szCs w:val="36"/>
        </w:rPr>
        <w:t>（盖章）</w:t>
      </w:r>
    </w:p>
    <w:p>
      <w:pPr>
        <w:spacing w:beforeLines="100"/>
        <w:jc w:val="center"/>
        <w:rPr>
          <w:rFonts w:hAnsi="宋体"/>
          <w:bCs/>
          <w:sz w:val="32"/>
          <w:szCs w:val="32"/>
        </w:rPr>
      </w:pPr>
      <w:r>
        <w:rPr>
          <w:rFonts w:hint="eastAsia" w:ascii="方正小标宋简体" w:eastAsia="方正小标宋简体"/>
          <w:bCs/>
          <w:sz w:val="36"/>
          <w:szCs w:val="36"/>
          <w:u w:val="single"/>
        </w:rPr>
        <w:t>202</w:t>
      </w:r>
      <w:r>
        <w:rPr>
          <w:rFonts w:hint="eastAsia" w:ascii="方正小标宋简体" w:eastAsia="方正小标宋简体"/>
          <w:bCs/>
          <w:sz w:val="36"/>
          <w:szCs w:val="36"/>
          <w:u w:val="single"/>
          <w:lang w:val="en-US" w:eastAsia="zh-CN"/>
        </w:rPr>
        <w:t>5</w:t>
      </w:r>
      <w:r>
        <w:rPr>
          <w:rFonts w:hint="eastAsia" w:ascii="方正小标宋简体" w:eastAsia="方正小标宋简体"/>
          <w:bCs/>
          <w:sz w:val="36"/>
          <w:szCs w:val="36"/>
        </w:rPr>
        <w:t>年</w:t>
      </w:r>
      <w:r>
        <w:rPr>
          <w:rFonts w:hint="eastAsia" w:ascii="方正小标宋简体" w:eastAsia="方正小标宋简体"/>
          <w:bCs/>
          <w:sz w:val="36"/>
          <w:szCs w:val="36"/>
          <w:u w:val="single"/>
          <w:lang w:val="en-US" w:eastAsia="zh-CN"/>
        </w:rPr>
        <w:t>3</w:t>
      </w:r>
      <w:r>
        <w:rPr>
          <w:rFonts w:hint="eastAsia" w:ascii="方正小标宋简体" w:eastAsia="方正小标宋简体"/>
          <w:bCs/>
          <w:sz w:val="36"/>
          <w:szCs w:val="36"/>
        </w:rPr>
        <w:t>月</w:t>
      </w:r>
    </w:p>
    <w:p>
      <w:pPr>
        <w:pStyle w:val="22"/>
        <w:adjustRightInd w:val="0"/>
        <w:snapToGrid w:val="0"/>
        <w:spacing w:line="240" w:lineRule="atLeast"/>
        <w:jc w:val="center"/>
        <w:rPr>
          <w:rFonts w:hAnsi="宋体"/>
          <w:bCs/>
          <w:sz w:val="32"/>
          <w:szCs w:val="32"/>
        </w:rPr>
      </w:pPr>
    </w:p>
    <w:p>
      <w:pPr>
        <w:pStyle w:val="22"/>
        <w:adjustRightInd w:val="0"/>
        <w:snapToGrid w:val="0"/>
        <w:spacing w:line="240" w:lineRule="atLeast"/>
        <w:jc w:val="center"/>
        <w:rPr>
          <w:rFonts w:ascii="楷体" w:hAnsi="楷体" w:eastAsia="楷体"/>
          <w:bCs/>
          <w:sz w:val="30"/>
          <w:szCs w:val="30"/>
        </w:rPr>
      </w:pPr>
      <w:r>
        <w:rPr>
          <w:rFonts w:hint="eastAsia" w:ascii="楷体" w:hAnsi="楷体" w:eastAsia="楷体"/>
          <w:bCs/>
          <w:sz w:val="30"/>
          <w:szCs w:val="30"/>
        </w:rPr>
        <w:t>（与《军队物资类项目公开招标文件通用文件</w:t>
      </w:r>
      <w:r>
        <w:rPr>
          <w:rFonts w:hint="eastAsia" w:ascii="楷体" w:hAnsi="楷体" w:eastAsia="楷体"/>
          <w:bCs/>
          <w:sz w:val="30"/>
          <w:szCs w:val="30"/>
          <w:u w:val="single"/>
        </w:rPr>
        <w:t>（</w:t>
      </w:r>
      <w:r>
        <w:rPr>
          <w:rFonts w:ascii="楷体" w:hAnsi="楷体" w:eastAsia="楷体"/>
          <w:bCs/>
          <w:sz w:val="30"/>
          <w:szCs w:val="30"/>
          <w:u w:val="single"/>
        </w:rPr>
        <w:t>2.0</w:t>
      </w:r>
      <w:r>
        <w:rPr>
          <w:rFonts w:hint="eastAsia" w:ascii="楷体" w:hAnsi="楷体" w:eastAsia="楷体"/>
          <w:bCs/>
          <w:sz w:val="30"/>
          <w:szCs w:val="30"/>
          <w:u w:val="single"/>
        </w:rPr>
        <w:t>版）</w:t>
      </w:r>
      <w:r>
        <w:rPr>
          <w:rFonts w:hint="eastAsia" w:ascii="楷体" w:hAnsi="楷体" w:eastAsia="楷体"/>
          <w:bCs/>
          <w:sz w:val="30"/>
          <w:szCs w:val="30"/>
        </w:rPr>
        <w:t>》配套使用）</w:t>
      </w:r>
    </w:p>
    <w:p>
      <w:pPr>
        <w:pStyle w:val="22"/>
        <w:adjustRightInd w:val="0"/>
        <w:snapToGrid w:val="0"/>
        <w:spacing w:line="240" w:lineRule="atLeast"/>
        <w:jc w:val="center"/>
        <w:rPr>
          <w:rFonts w:ascii="楷体" w:hAnsi="楷体" w:eastAsia="楷体"/>
          <w:bCs/>
          <w:sz w:val="30"/>
          <w:szCs w:val="30"/>
        </w:rPr>
      </w:pPr>
    </w:p>
    <w:p>
      <w:pPr>
        <w:pStyle w:val="22"/>
        <w:adjustRightInd w:val="0"/>
        <w:snapToGrid w:val="0"/>
        <w:spacing w:line="240" w:lineRule="atLeast"/>
        <w:jc w:val="center"/>
        <w:rPr>
          <w:rFonts w:ascii="楷体" w:hAnsi="楷体" w:eastAsia="楷体"/>
          <w:bCs/>
          <w:sz w:val="30"/>
          <w:szCs w:val="30"/>
        </w:rPr>
      </w:pPr>
    </w:p>
    <w:p>
      <w:pPr>
        <w:pStyle w:val="22"/>
        <w:adjustRightInd w:val="0"/>
        <w:snapToGrid w:val="0"/>
        <w:spacing w:line="240" w:lineRule="atLeast"/>
        <w:jc w:val="center"/>
        <w:rPr>
          <w:rFonts w:ascii="楷体" w:hAnsi="楷体" w:eastAsia="楷体"/>
          <w:bCs/>
          <w:sz w:val="30"/>
          <w:szCs w:val="30"/>
        </w:rPr>
      </w:pPr>
    </w:p>
    <w:p>
      <w:pPr>
        <w:pStyle w:val="4"/>
        <w:keepNext w:val="0"/>
        <w:keepLines w:val="0"/>
        <w:adjustRightInd w:val="0"/>
        <w:snapToGrid w:val="0"/>
        <w:spacing w:line="560" w:lineRule="exact"/>
        <w:jc w:val="center"/>
        <w:rPr>
          <w:b w:val="0"/>
          <w:szCs w:val="44"/>
          <w:lang w:val="zh-CN"/>
        </w:rPr>
      </w:pPr>
      <w:r>
        <w:rPr>
          <w:rFonts w:hint="eastAsia"/>
          <w:b w:val="0"/>
          <w:szCs w:val="44"/>
          <w:lang w:val="zh-CN"/>
        </w:rPr>
        <w:t>特别提示</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采购</w:t>
      </w:r>
      <w:r>
        <w:rPr>
          <w:rFonts w:ascii="仿宋_GB2312" w:eastAsia="仿宋_GB2312"/>
          <w:bCs/>
          <w:color w:val="auto"/>
          <w:szCs w:val="28"/>
        </w:rPr>
        <w:t>机构未提供通用文</w:t>
      </w:r>
      <w:r>
        <w:rPr>
          <w:rFonts w:hint="eastAsia" w:ascii="仿宋_GB2312" w:eastAsia="仿宋_GB2312"/>
          <w:bCs/>
          <w:color w:val="auto"/>
          <w:szCs w:val="28"/>
        </w:rPr>
        <w:t>件</w:t>
      </w:r>
      <w:r>
        <w:rPr>
          <w:rFonts w:ascii="仿宋_GB2312" w:eastAsia="仿宋_GB2312"/>
          <w:bCs/>
          <w:color w:val="auto"/>
          <w:szCs w:val="28"/>
        </w:rPr>
        <w:t>的，请从</w:t>
      </w:r>
      <w:r>
        <w:rPr>
          <w:rFonts w:hint="eastAsia" w:ascii="仿宋_GB2312" w:eastAsia="仿宋_GB2312"/>
          <w:bCs/>
          <w:color w:val="auto"/>
          <w:szCs w:val="28"/>
        </w:rPr>
        <w:t>采购机构官网（</w:t>
      </w:r>
      <w:r>
        <w:rPr>
          <w:rFonts w:hint="eastAsia" w:ascii="仿宋_GB2312" w:eastAsia="仿宋_GB2312"/>
          <w:bCs/>
          <w:color w:val="auto"/>
          <w:szCs w:val="28"/>
          <w:lang w:eastAsia="zh-CN"/>
        </w:rPr>
        <w:t>https://zbcg.301hospital.com.cn</w:t>
      </w:r>
      <w:r>
        <w:rPr>
          <w:rFonts w:hint="eastAsia" w:ascii="仿宋_GB2312" w:eastAsia="仿宋_GB2312"/>
          <w:bCs/>
          <w:color w:val="auto"/>
          <w:szCs w:val="28"/>
        </w:rPr>
        <w:t>）“采购</w:t>
      </w:r>
      <w:r>
        <w:rPr>
          <w:rFonts w:ascii="仿宋_GB2312" w:eastAsia="仿宋_GB2312"/>
          <w:bCs/>
          <w:color w:val="auto"/>
          <w:szCs w:val="28"/>
        </w:rPr>
        <w:t>标准规范</w:t>
      </w:r>
      <w:r>
        <w:rPr>
          <w:rFonts w:hint="eastAsia" w:ascii="仿宋_GB2312" w:eastAsia="仿宋_GB2312"/>
          <w:bCs/>
          <w:color w:val="auto"/>
          <w:szCs w:val="28"/>
        </w:rPr>
        <w:t>”栏</w:t>
      </w:r>
      <w:r>
        <w:rPr>
          <w:rFonts w:ascii="仿宋_GB2312" w:eastAsia="仿宋_GB2312"/>
          <w:bCs/>
          <w:color w:val="auto"/>
          <w:szCs w:val="28"/>
        </w:rPr>
        <w:t>下载</w:t>
      </w:r>
      <w:r>
        <w:rPr>
          <w:rFonts w:hint="eastAsia" w:ascii="仿宋_GB2312" w:eastAsia="仿宋_GB2312"/>
          <w:bCs/>
          <w:color w:val="auto"/>
          <w:szCs w:val="28"/>
        </w:rPr>
        <w:t>，</w:t>
      </w:r>
      <w:r>
        <w:rPr>
          <w:rFonts w:ascii="仿宋_GB2312" w:eastAsia="仿宋_GB2312"/>
          <w:bCs/>
          <w:color w:val="auto"/>
          <w:szCs w:val="28"/>
        </w:rPr>
        <w:t>并注意下载</w:t>
      </w:r>
      <w:r>
        <w:rPr>
          <w:rFonts w:hint="eastAsia" w:ascii="仿宋_GB2312" w:eastAsia="仿宋_GB2312"/>
          <w:bCs/>
          <w:color w:val="auto"/>
          <w:szCs w:val="28"/>
        </w:rPr>
        <w:t>文件</w:t>
      </w:r>
      <w:r>
        <w:rPr>
          <w:rFonts w:ascii="仿宋_GB2312" w:eastAsia="仿宋_GB2312"/>
          <w:bCs/>
          <w:color w:val="auto"/>
          <w:szCs w:val="28"/>
        </w:rPr>
        <w:t>为</w:t>
      </w:r>
      <w:r>
        <w:rPr>
          <w:rFonts w:hint="eastAsia" w:ascii="仿宋_GB2312" w:eastAsia="仿宋_GB2312"/>
          <w:bCs/>
          <w:color w:val="auto"/>
          <w:szCs w:val="28"/>
        </w:rPr>
        <w:t>《军队物资类项目公开招标文件（</w:t>
      </w:r>
      <w:r>
        <w:rPr>
          <w:rFonts w:ascii="仿宋_GB2312" w:eastAsia="仿宋_GB2312"/>
          <w:bCs/>
          <w:color w:val="auto"/>
          <w:szCs w:val="28"/>
        </w:rPr>
        <w:t>2.0</w:t>
      </w:r>
      <w:r>
        <w:rPr>
          <w:rFonts w:hint="eastAsia" w:ascii="仿宋_GB2312" w:eastAsia="仿宋_GB2312"/>
          <w:bCs/>
          <w:color w:val="auto"/>
          <w:szCs w:val="28"/>
        </w:rPr>
        <w:t>版）通用文件》。</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三、投标供应商参加本项目前，应当在军队采购网登记备案，如实提供相关材料。备案材料可作为资格性审查和评审的依据。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四、投标供应商应当特别留意招标文件上载明的投标开始截止时间和地点，逾期送达的投标文件将被拒收，投标时法定代表人（或非法人组织主要负责人，下同）应当随身携带</w:t>
      </w:r>
      <w:r>
        <w:rPr>
          <w:rFonts w:hint="eastAsia" w:ascii="黑体" w:hAnsi="黑体" w:eastAsia="黑体"/>
          <w:bCs/>
          <w:color w:val="auto"/>
          <w:szCs w:val="28"/>
        </w:rPr>
        <w:t>身份证（原件），</w:t>
      </w:r>
      <w:r>
        <w:rPr>
          <w:rFonts w:hint="eastAsia" w:ascii="仿宋_GB2312" w:eastAsia="仿宋_GB2312"/>
          <w:bCs/>
          <w:color w:val="auto"/>
          <w:szCs w:val="28"/>
        </w:rPr>
        <w:t>授权代表应当随身携带</w:t>
      </w:r>
      <w:r>
        <w:rPr>
          <w:rFonts w:hint="eastAsia" w:ascii="黑体" w:hAnsi="黑体" w:eastAsia="黑体"/>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pPr>
        <w:pStyle w:val="110"/>
        <w:spacing w:line="560" w:lineRule="exact"/>
        <w:ind w:firstLine="562" w:firstLineChars="200"/>
        <w:jc w:val="both"/>
        <w:textAlignment w:val="auto"/>
        <w:rPr>
          <w:rFonts w:ascii="仿宋_GB2312" w:eastAsia="仿宋_GB2312"/>
          <w:b/>
          <w:bCs w:val="0"/>
          <w:color w:val="FF0000"/>
          <w:szCs w:val="28"/>
        </w:rPr>
      </w:pPr>
      <w:r>
        <w:rPr>
          <w:rFonts w:hint="eastAsia" w:ascii="仿宋_GB2312" w:eastAsia="仿宋_GB2312"/>
          <w:b/>
          <w:bCs w:val="0"/>
          <w:color w:val="FF0000"/>
          <w:szCs w:val="28"/>
        </w:rPr>
        <w:t>五、投标保证金应当采取非现金方式缴纳。采取金融机构、担保机构出具的保函方式缴纳的，须提供1份保函原件，投标时单独提交。未按规定缴纳投标保证金的，视为无效投标。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六、请仔细检查招标文件要求提交相关证书的有效期。</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七、请仔细检查投标文件是否按要求加盖单位公章、签名、签署日期、胶装成册及密封。</w:t>
      </w:r>
      <w:r>
        <w:rPr>
          <w:rFonts w:hint="eastAsia" w:ascii="黑体" w:hAnsi="黑体" w:eastAsia="黑体"/>
          <w:bCs/>
          <w:color w:val="auto"/>
          <w:szCs w:val="28"/>
        </w:rPr>
        <w:t>投标文件需要签字处，法定代表人应当签字或盖章（签名章和方章均可），投标授权代表应当签字。</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八、带“</w:t>
      </w:r>
      <w:r>
        <w:rPr>
          <w:rFonts w:hint="eastAsia" w:ascii="仿宋_GB2312" w:hAnsi="仿宋_GB2312" w:eastAsia="仿宋_GB2312" w:cs="仿宋_GB2312"/>
          <w:bCs/>
          <w:color w:val="auto"/>
          <w:szCs w:val="28"/>
          <w:lang w:eastAsia="zh-CN"/>
        </w:rPr>
        <w:t>★</w:t>
      </w:r>
      <w:r>
        <w:rPr>
          <w:rFonts w:hint="eastAsia" w:ascii="仿宋_GB2312" w:eastAsia="仿宋_GB2312"/>
          <w:bCs/>
          <w:color w:val="auto"/>
          <w:szCs w:val="28"/>
        </w:rPr>
        <w:t>”号条款均为实质性响应指标要求，应当全部响应。若有一项带“</w:t>
      </w:r>
      <w:r>
        <w:rPr>
          <w:rFonts w:hint="eastAsia" w:ascii="仿宋_GB2312" w:hAnsi="仿宋_GB2312" w:eastAsia="仿宋_GB2312" w:cs="仿宋_GB2312"/>
          <w:bCs/>
          <w:color w:val="auto"/>
          <w:szCs w:val="28"/>
          <w:lang w:eastAsia="zh-CN"/>
        </w:rPr>
        <w:t>★</w:t>
      </w:r>
      <w:r>
        <w:rPr>
          <w:rFonts w:hint="eastAsia" w:ascii="仿宋_GB2312" w:eastAsia="仿宋_GB2312"/>
          <w:bCs/>
          <w:color w:val="auto"/>
          <w:szCs w:val="28"/>
        </w:rPr>
        <w:t>”条款未响应或不满足，均视为非实质性响应招标文件，按无效投标处理。</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九、《价格文件》单独密封在一个信封内，信封表面标明“价格文件”“开标时启封”字样，写明</w:t>
      </w:r>
      <w:r>
        <w:rPr>
          <w:rFonts w:hint="eastAsia" w:ascii="黑体" w:hAnsi="黑体" w:eastAsia="黑体"/>
          <w:bCs/>
          <w:color w:val="auto"/>
          <w:szCs w:val="28"/>
        </w:rPr>
        <w:t>投标供应商名称、项目名称、项目编号和包号等</w:t>
      </w:r>
      <w:r>
        <w:rPr>
          <w:rFonts w:hint="eastAsia" w:ascii="仿宋_GB2312" w:eastAsia="仿宋_GB2312"/>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hAnsi="宋体" w:eastAsia="仿宋_GB2312"/>
          <w:bCs/>
          <w:color w:val="auto"/>
          <w:szCs w:val="28"/>
        </w:rPr>
        <w:t>评审方法为质量优先法的，</w:t>
      </w:r>
      <w:r>
        <w:rPr>
          <w:rFonts w:hint="eastAsia" w:ascii="黑体" w:hAnsi="黑体" w:eastAsia="黑体"/>
          <w:bCs/>
          <w:color w:val="auto"/>
          <w:szCs w:val="28"/>
        </w:rPr>
        <w:t>“开标一览表（不含价格）”和“开标一览表（含价格）”，除单价、金额和投标总价外，其他实质性内容应当保持一致，否则视为无效投标。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十一、投标供应商提供会计师事务所出具的近3年</w:t>
      </w:r>
      <w:r>
        <w:rPr>
          <w:rFonts w:hint="eastAsia" w:ascii="仿宋_GB2312" w:eastAsia="仿宋_GB2312"/>
          <w:bCs/>
          <w:color w:val="auto"/>
          <w:szCs w:val="28"/>
          <w:highlight w:val="yellow"/>
          <w:lang w:eastAsia="zh-CN"/>
        </w:rPr>
        <w:t>（</w:t>
      </w:r>
      <w:r>
        <w:rPr>
          <w:rFonts w:hint="eastAsia" w:ascii="仿宋_GB2312" w:eastAsia="仿宋_GB2312"/>
          <w:bCs/>
          <w:color w:val="auto"/>
          <w:szCs w:val="28"/>
          <w:highlight w:val="yellow"/>
          <w:lang w:val="en-US" w:eastAsia="zh-CN"/>
        </w:rPr>
        <w:t>百万以上</w:t>
      </w:r>
      <w:r>
        <w:rPr>
          <w:rFonts w:hint="eastAsia" w:ascii="仿宋_GB2312" w:eastAsia="仿宋_GB2312"/>
          <w:bCs/>
          <w:color w:val="auto"/>
          <w:szCs w:val="28"/>
          <w:highlight w:val="yellow"/>
          <w:lang w:eastAsia="zh-CN"/>
        </w:rPr>
        <w:t>）</w:t>
      </w:r>
      <w:r>
        <w:rPr>
          <w:rFonts w:hint="eastAsia" w:ascii="仿宋_GB2312" w:eastAsia="仿宋_GB2312"/>
          <w:bCs/>
          <w:color w:val="auto"/>
          <w:szCs w:val="28"/>
        </w:rPr>
        <w:t>审计报告，应当包括但不限于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十三、本招标文件中所有时间均为北京时间。文件中“近*年/月”“最近*年/月”“前*年/月”均是指以投标截止时间为基准点向前推算。投标截止时间在6月1日（不含）前，近</w:t>
      </w:r>
      <w:r>
        <w:rPr>
          <w:rFonts w:ascii="仿宋_GB2312" w:eastAsia="仿宋_GB2312"/>
          <w:bCs/>
          <w:color w:val="auto"/>
          <w:szCs w:val="28"/>
        </w:rPr>
        <w:t>3</w:t>
      </w:r>
      <w:r>
        <w:rPr>
          <w:rFonts w:hint="eastAsia" w:ascii="仿宋_GB2312" w:eastAsia="仿宋_GB2312"/>
          <w:bCs/>
          <w:color w:val="auto"/>
          <w:szCs w:val="28"/>
        </w:rPr>
        <w:t>年财务报表指上年度之前的</w:t>
      </w:r>
      <w:r>
        <w:rPr>
          <w:rFonts w:ascii="仿宋_GB2312" w:eastAsia="仿宋_GB2312"/>
          <w:bCs/>
          <w:color w:val="auto"/>
          <w:szCs w:val="28"/>
        </w:rPr>
        <w:t>3</w:t>
      </w:r>
      <w:r>
        <w:rPr>
          <w:rFonts w:hint="eastAsia" w:ascii="仿宋_GB2312" w:eastAsia="仿宋_GB2312"/>
          <w:bCs/>
          <w:color w:val="auto"/>
          <w:szCs w:val="28"/>
        </w:rPr>
        <w:t>年(不含上年度)，投标截止时间在6月1日（含）后，近</w:t>
      </w:r>
      <w:r>
        <w:rPr>
          <w:rFonts w:ascii="仿宋_GB2312" w:eastAsia="仿宋_GB2312"/>
          <w:bCs/>
          <w:color w:val="auto"/>
          <w:szCs w:val="28"/>
        </w:rPr>
        <w:t>3</w:t>
      </w:r>
      <w:r>
        <w:rPr>
          <w:rFonts w:hint="eastAsia" w:ascii="仿宋_GB2312" w:eastAsia="仿宋_GB2312"/>
          <w:bCs/>
          <w:color w:val="auto"/>
          <w:szCs w:val="28"/>
        </w:rPr>
        <w:t>年财务报表指本年度之前的</w:t>
      </w:r>
      <w:r>
        <w:rPr>
          <w:rFonts w:ascii="仿宋_GB2312" w:eastAsia="仿宋_GB2312"/>
          <w:bCs/>
          <w:color w:val="auto"/>
          <w:szCs w:val="28"/>
        </w:rPr>
        <w:t>3</w:t>
      </w:r>
      <w:r>
        <w:rPr>
          <w:rFonts w:hint="eastAsia" w:ascii="仿宋_GB2312" w:eastAsia="仿宋_GB2312"/>
          <w:bCs/>
          <w:color w:val="auto"/>
          <w:szCs w:val="28"/>
        </w:rPr>
        <w:t>年（含上年度），特别说明除外。</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十五、投标文件中相关复印材料应当清晰可辨，投标中请自带原件备查，如材料模糊且不能现场提供原件，视为该项材料无效。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十六、投标供应商发现获取招标文件时提交的相关材料被盗用或复制，应当通过法律途径解决，追究侵权者责任。</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七、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rPr>
        <w:t>十八、专用文件中“</w:t>
      </w:r>
      <w:r>
        <w:rPr>
          <w:rFonts w:hint="eastAsia" w:ascii="黑体" w:hAnsi="宋体" w:eastAsia="黑体" w:cs="黑体"/>
          <w:color w:val="auto"/>
          <w:sz w:val="20"/>
        </w:rPr>
        <w:t>★</w:t>
      </w:r>
      <w:r>
        <w:rPr>
          <w:rFonts w:hint="eastAsia" w:ascii="仿宋_GB2312" w:eastAsia="仿宋_GB2312"/>
          <w:bCs/>
          <w:color w:val="auto"/>
          <w:szCs w:val="28"/>
        </w:rPr>
        <w:t>”标识指标等同通用文件中“*”号条款。</w:t>
      </w:r>
    </w:p>
    <w:p>
      <w:pPr>
        <w:sectPr>
          <w:footerReference r:id="rId3" w:type="default"/>
          <w:pgSz w:w="11906" w:h="16838"/>
          <w:pgMar w:top="1418" w:right="1134" w:bottom="1418" w:left="1418" w:header="851" w:footer="851" w:gutter="0"/>
          <w:cols w:space="720" w:num="1"/>
          <w:docGrid w:linePitch="388" w:charSpace="-1260"/>
        </w:sectPr>
      </w:pPr>
    </w:p>
    <w:bookmarkEnd w:id="0"/>
    <w:p>
      <w:pPr>
        <w:pStyle w:val="22"/>
        <w:adjustRightInd w:val="0"/>
        <w:snapToGrid w:val="0"/>
        <w:spacing w:line="560" w:lineRule="exact"/>
        <w:jc w:val="center"/>
        <w:rPr>
          <w:rFonts w:ascii="黑体" w:hAnsi="黑体" w:eastAsia="黑体" w:cs="黑体"/>
          <w:bCs/>
          <w:sz w:val="44"/>
          <w:szCs w:val="44"/>
        </w:rPr>
      </w:pPr>
      <w:r>
        <w:rPr>
          <w:rFonts w:hint="eastAsia" w:ascii="黑体" w:hAnsi="黑体" w:eastAsia="黑体" w:cs="黑体"/>
          <w:bCs/>
          <w:sz w:val="44"/>
          <w:szCs w:val="44"/>
        </w:rPr>
        <w:t>目   录</w:t>
      </w:r>
    </w:p>
    <w:p>
      <w:pPr>
        <w:pStyle w:val="34"/>
        <w:tabs>
          <w:tab w:val="right" w:leader="dot" w:pos="9344"/>
        </w:tabs>
        <w:rPr>
          <w:rFonts w:ascii="宋体" w:hAnsi="宋体" w:eastAsia="宋体" w:cstheme="minorBidi"/>
          <w:b w:val="0"/>
          <w:szCs w:val="28"/>
        </w:rPr>
      </w:pPr>
      <w:r>
        <w:rPr>
          <w:rFonts w:ascii="宋体" w:hAnsi="宋体" w:eastAsia="宋体"/>
          <w:szCs w:val="28"/>
          <w:lang w:val="zh-CN"/>
        </w:rPr>
        <w:t>第四章 投标供应商须知前附表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_Toc132190625 \h </w:instrText>
      </w:r>
      <w:r>
        <w:rPr>
          <w:rFonts w:ascii="宋体" w:hAnsi="宋体" w:eastAsia="宋体"/>
          <w:szCs w:val="28"/>
        </w:rPr>
        <w:fldChar w:fldCharType="separate"/>
      </w:r>
      <w:r>
        <w:rPr>
          <w:rFonts w:ascii="宋体" w:hAnsi="宋体" w:eastAsia="宋体"/>
          <w:szCs w:val="28"/>
        </w:rPr>
        <w:t>6</w:t>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"_Toc132190626" </w:instrText>
      </w:r>
      <w:r>
        <w:fldChar w:fldCharType="separate"/>
      </w:r>
      <w:r>
        <w:rPr>
          <w:rStyle w:val="48"/>
          <w:rFonts w:ascii="宋体" w:hAnsi="宋体" w:eastAsia="宋体"/>
          <w:color w:val="auto"/>
          <w:szCs w:val="28"/>
          <w:u w:val="none"/>
        </w:rPr>
        <w:t>附表1 资格性审查表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_Toc132190626 \h </w:instrText>
      </w:r>
      <w:r>
        <w:rPr>
          <w:rFonts w:ascii="宋体" w:hAnsi="宋体" w:eastAsia="宋体"/>
          <w:szCs w:val="28"/>
        </w:rPr>
        <w:fldChar w:fldCharType="separate"/>
      </w:r>
      <w:r>
        <w:rPr>
          <w:rFonts w:ascii="宋体" w:hAnsi="宋体" w:eastAsia="宋体"/>
          <w:szCs w:val="28"/>
        </w:rPr>
        <w:t>10</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"_Toc132190627" </w:instrText>
      </w:r>
      <w:r>
        <w:fldChar w:fldCharType="separate"/>
      </w:r>
      <w:r>
        <w:rPr>
          <w:rStyle w:val="48"/>
          <w:rFonts w:ascii="宋体" w:hAnsi="宋体" w:eastAsia="宋体"/>
          <w:color w:val="auto"/>
          <w:szCs w:val="28"/>
          <w:u w:val="none"/>
        </w:rPr>
        <w:t>附表2 符合性审查表</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_Toc132190627 \h </w:instrText>
      </w:r>
      <w:r>
        <w:rPr>
          <w:rFonts w:ascii="宋体" w:hAnsi="宋体" w:eastAsia="宋体"/>
          <w:szCs w:val="28"/>
        </w:rPr>
        <w:fldChar w:fldCharType="separate"/>
      </w:r>
      <w:r>
        <w:rPr>
          <w:rFonts w:ascii="宋体" w:hAnsi="宋体" w:eastAsia="宋体"/>
          <w:szCs w:val="28"/>
        </w:rPr>
        <w:t>13</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"_Toc132190628" </w:instrText>
      </w:r>
      <w:r>
        <w:fldChar w:fldCharType="separate"/>
      </w:r>
      <w:r>
        <w:rPr>
          <w:rStyle w:val="48"/>
          <w:rFonts w:ascii="宋体" w:hAnsi="宋体" w:eastAsia="宋体"/>
          <w:color w:val="auto"/>
          <w:szCs w:val="28"/>
          <w:u w:val="none"/>
        </w:rPr>
        <w:t>附表3 商务评审标准表（综合评分法）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_Toc132190628 \h </w:instrText>
      </w:r>
      <w:r>
        <w:rPr>
          <w:rFonts w:ascii="宋体" w:hAnsi="宋体" w:eastAsia="宋体"/>
          <w:szCs w:val="28"/>
        </w:rPr>
        <w:fldChar w:fldCharType="separate"/>
      </w:r>
      <w:r>
        <w:rPr>
          <w:rFonts w:ascii="宋体" w:hAnsi="宋体" w:eastAsia="宋体"/>
          <w:szCs w:val="28"/>
        </w:rPr>
        <w:t>14</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"_Toc132190629" </w:instrText>
      </w:r>
      <w:r>
        <w:fldChar w:fldCharType="separate"/>
      </w:r>
      <w:r>
        <w:rPr>
          <w:rStyle w:val="48"/>
          <w:rFonts w:ascii="宋体" w:hAnsi="宋体" w:eastAsia="宋体"/>
          <w:color w:val="auto"/>
          <w:szCs w:val="28"/>
          <w:u w:val="none"/>
        </w:rPr>
        <w:t>附表4 技术评审标准表（综合评分法）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_Toc132190629 \h </w:instrText>
      </w:r>
      <w:r>
        <w:rPr>
          <w:rFonts w:ascii="宋体" w:hAnsi="宋体" w:eastAsia="宋体"/>
          <w:szCs w:val="28"/>
        </w:rPr>
        <w:fldChar w:fldCharType="separate"/>
      </w:r>
      <w:r>
        <w:rPr>
          <w:rFonts w:ascii="宋体" w:hAnsi="宋体" w:eastAsia="宋体"/>
          <w:szCs w:val="28"/>
        </w:rPr>
        <w:t>16</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"_Toc132190630" </w:instrText>
      </w:r>
      <w:r>
        <w:fldChar w:fldCharType="separate"/>
      </w:r>
      <w:r>
        <w:rPr>
          <w:rStyle w:val="48"/>
          <w:rFonts w:ascii="宋体" w:hAnsi="宋体" w:eastAsia="宋体"/>
          <w:bCs/>
          <w:color w:val="auto"/>
          <w:szCs w:val="28"/>
          <w:u w:val="none"/>
        </w:rPr>
        <w:t>附表5 价格评审标准表（综合评分法）</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_Toc132190630 \h </w:instrText>
      </w:r>
      <w:r>
        <w:rPr>
          <w:rFonts w:ascii="宋体" w:hAnsi="宋体" w:eastAsia="宋体"/>
          <w:szCs w:val="28"/>
        </w:rPr>
        <w:fldChar w:fldCharType="separate"/>
      </w:r>
      <w:r>
        <w:rPr>
          <w:rFonts w:ascii="宋体" w:hAnsi="宋体" w:eastAsia="宋体"/>
          <w:szCs w:val="28"/>
        </w:rPr>
        <w:t>18</w:t>
      </w:r>
      <w:r>
        <w:rPr>
          <w:rFonts w:ascii="宋体" w:hAnsi="宋体" w:eastAsia="宋体"/>
          <w:szCs w:val="28"/>
        </w:rPr>
        <w:fldChar w:fldCharType="end"/>
      </w:r>
      <w:r>
        <w:rPr>
          <w:rFonts w:ascii="宋体" w:hAnsi="宋体" w:eastAsia="宋体"/>
          <w:szCs w:val="28"/>
        </w:rPr>
        <w:fldChar w:fldCharType="end"/>
      </w:r>
    </w:p>
    <w:p>
      <w:pPr>
        <w:pStyle w:val="34"/>
        <w:tabs>
          <w:tab w:val="right" w:leader="dot" w:pos="9344"/>
        </w:tabs>
        <w:rPr>
          <w:rFonts w:hint="eastAsia" w:ascii="宋体" w:hAnsi="宋体" w:eastAsia="宋体" w:cstheme="minorBidi"/>
          <w:b w:val="0"/>
          <w:szCs w:val="28"/>
          <w:lang w:val="en-US" w:eastAsia="zh-CN"/>
        </w:rPr>
      </w:pPr>
      <w:r>
        <w:fldChar w:fldCharType="begin"/>
      </w:r>
      <w:r>
        <w:instrText xml:space="preserve"> HYPERLINK \l "_Toc132190631" </w:instrText>
      </w:r>
      <w:r>
        <w:fldChar w:fldCharType="separate"/>
      </w:r>
      <w:r>
        <w:rPr>
          <w:rStyle w:val="48"/>
          <w:rFonts w:ascii="宋体" w:hAnsi="宋体" w:eastAsia="宋体"/>
          <w:color w:val="auto"/>
          <w:szCs w:val="28"/>
          <w:u w:val="none"/>
          <w:lang w:val="zh-CN"/>
        </w:rPr>
        <w:t>第五章 招标公告</w:t>
      </w:r>
      <w:r>
        <w:rPr>
          <w:rFonts w:ascii="宋体" w:hAnsi="宋体" w:eastAsia="宋体"/>
          <w:szCs w:val="28"/>
        </w:rPr>
        <w:tab/>
      </w:r>
      <w:r>
        <w:rPr>
          <w:rFonts w:hint="eastAsia" w:ascii="宋体" w:hAnsi="宋体" w:eastAsia="宋体"/>
          <w:szCs w:val="28"/>
          <w:lang w:val="en-US" w:eastAsia="zh-CN"/>
        </w:rPr>
        <w:t>1</w:t>
      </w:r>
      <w:r>
        <w:rPr>
          <w:rFonts w:ascii="宋体" w:hAnsi="宋体" w:eastAsia="宋体"/>
          <w:szCs w:val="28"/>
        </w:rPr>
        <w:fldChar w:fldCharType="end"/>
      </w:r>
      <w:r>
        <w:rPr>
          <w:rFonts w:hint="eastAsia" w:ascii="宋体" w:hAnsi="宋体" w:eastAsia="宋体"/>
          <w:szCs w:val="28"/>
          <w:lang w:val="en-US" w:eastAsia="zh-CN"/>
        </w:rPr>
        <w:t>9</w:t>
      </w:r>
    </w:p>
    <w:p>
      <w:pPr>
        <w:pStyle w:val="34"/>
        <w:tabs>
          <w:tab w:val="right" w:leader="dot" w:pos="9344"/>
        </w:tabs>
        <w:rPr>
          <w:rFonts w:ascii="宋体" w:hAnsi="宋体" w:eastAsia="宋体" w:cstheme="minorBidi"/>
          <w:b w:val="0"/>
          <w:szCs w:val="28"/>
        </w:rPr>
      </w:pPr>
      <w:r>
        <w:fldChar w:fldCharType="begin"/>
      </w:r>
      <w:r>
        <w:instrText xml:space="preserve"> HYPERLINK \l "_Toc132190632" </w:instrText>
      </w:r>
      <w:r>
        <w:fldChar w:fldCharType="separate"/>
      </w:r>
      <w:r>
        <w:rPr>
          <w:rStyle w:val="48"/>
          <w:rFonts w:ascii="宋体" w:hAnsi="宋体" w:eastAsia="宋体"/>
          <w:color w:val="auto"/>
          <w:szCs w:val="28"/>
          <w:u w:val="none"/>
          <w:lang w:val="zh-CN"/>
        </w:rPr>
        <w:t>第六章 采购项目商务和技术要求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_Toc132190632 \h </w:instrText>
      </w:r>
      <w:r>
        <w:rPr>
          <w:rFonts w:ascii="宋体" w:hAnsi="宋体" w:eastAsia="宋体"/>
          <w:szCs w:val="28"/>
        </w:rPr>
        <w:fldChar w:fldCharType="separate"/>
      </w:r>
      <w:r>
        <w:rPr>
          <w:rFonts w:ascii="宋体" w:hAnsi="宋体" w:eastAsia="宋体"/>
          <w:szCs w:val="28"/>
        </w:rPr>
        <w:t>19</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"_Toc132190633" </w:instrText>
      </w:r>
      <w:r>
        <w:fldChar w:fldCharType="separate"/>
      </w:r>
      <w:r>
        <w:rPr>
          <w:rStyle w:val="48"/>
          <w:rFonts w:ascii="宋体" w:hAnsi="宋体" w:eastAsia="宋体" w:cs="黑体"/>
          <w:color w:val="auto"/>
          <w:szCs w:val="28"/>
          <w:u w:val="none"/>
        </w:rPr>
        <w:t>一、商务要求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_Toc132190633 \h </w:instrText>
      </w:r>
      <w:r>
        <w:rPr>
          <w:rFonts w:ascii="宋体" w:hAnsi="宋体" w:eastAsia="宋体"/>
          <w:szCs w:val="28"/>
        </w:rPr>
        <w:fldChar w:fldCharType="separate"/>
      </w:r>
      <w:r>
        <w:rPr>
          <w:rFonts w:ascii="宋体" w:hAnsi="宋体" w:eastAsia="宋体"/>
          <w:szCs w:val="28"/>
        </w:rPr>
        <w:t>22</w:t>
      </w:r>
      <w:r>
        <w:rPr>
          <w:rFonts w:ascii="宋体" w:hAnsi="宋体" w:eastAsia="宋体"/>
          <w:szCs w:val="28"/>
        </w:rPr>
        <w:fldChar w:fldCharType="end"/>
      </w:r>
      <w:r>
        <w:rPr>
          <w:rFonts w:ascii="宋体" w:hAnsi="宋体" w:eastAsia="宋体"/>
          <w:szCs w:val="28"/>
        </w:rPr>
        <w:fldChar w:fldCharType="end"/>
      </w:r>
    </w:p>
    <w:p>
      <w:pPr>
        <w:pStyle w:val="21"/>
        <w:tabs>
          <w:tab w:val="right" w:leader="dot" w:pos="9344"/>
        </w:tabs>
        <w:ind w:left="0" w:leftChars="0" w:firstLine="562" w:firstLineChars="200"/>
        <w:rPr>
          <w:rFonts w:ascii="宋体" w:hAnsi="宋体" w:eastAsia="宋体" w:cstheme="minorBidi"/>
          <w:b w:val="0"/>
          <w:szCs w:val="28"/>
        </w:rPr>
      </w:pPr>
      <w:r>
        <w:fldChar w:fldCharType="begin"/>
      </w:r>
      <w:r>
        <w:instrText xml:space="preserve"> HYPERLINK \l "_Toc132190634" </w:instrText>
      </w:r>
      <w:r>
        <w:fldChar w:fldCharType="separate"/>
      </w:r>
      <w:r>
        <w:rPr>
          <w:rStyle w:val="48"/>
          <w:rFonts w:ascii="宋体" w:hAnsi="宋体" w:eastAsia="宋体" w:cs="黑体"/>
          <w:color w:val="auto"/>
          <w:szCs w:val="28"/>
          <w:u w:val="none"/>
        </w:rPr>
        <w:t>二、技术要求</w:t>
      </w:r>
      <w:r>
        <w:rPr>
          <w:rFonts w:ascii="宋体" w:hAnsi="宋体" w:eastAsia="宋体"/>
          <w:szCs w:val="28"/>
        </w:rPr>
        <w:tab/>
      </w:r>
      <w:r>
        <w:rPr>
          <w:rFonts w:ascii="宋体" w:hAnsi="宋体" w:eastAsia="宋体"/>
          <w:szCs w:val="28"/>
        </w:rPr>
        <w:fldChar w:fldCharType="begin"/>
      </w:r>
      <w:r>
        <w:rPr>
          <w:rFonts w:ascii="宋体" w:hAnsi="宋体" w:eastAsia="宋体"/>
          <w:szCs w:val="28"/>
        </w:rPr>
        <w:instrText xml:space="preserve"> PAGEREF _Toc132190634 \h </w:instrText>
      </w:r>
      <w:r>
        <w:rPr>
          <w:rFonts w:ascii="宋体" w:hAnsi="宋体" w:eastAsia="宋体"/>
          <w:szCs w:val="28"/>
        </w:rPr>
        <w:fldChar w:fldCharType="separate"/>
      </w:r>
      <w:r>
        <w:rPr>
          <w:rFonts w:ascii="宋体" w:hAnsi="宋体" w:eastAsia="宋体"/>
          <w:szCs w:val="28"/>
        </w:rPr>
        <w:t>23</w:t>
      </w:r>
      <w:r>
        <w:rPr>
          <w:rFonts w:ascii="宋体" w:hAnsi="宋体" w:eastAsia="宋体"/>
          <w:szCs w:val="28"/>
        </w:rPr>
        <w:fldChar w:fldCharType="end"/>
      </w:r>
      <w:r>
        <w:rPr>
          <w:rFonts w:ascii="宋体" w:hAnsi="宋体" w:eastAsia="宋体"/>
          <w:szCs w:val="28"/>
        </w:rPr>
        <w:fldChar w:fldCharType="end"/>
      </w:r>
    </w:p>
    <w:p>
      <w:pPr>
        <w:pStyle w:val="34"/>
        <w:tabs>
          <w:tab w:val="right" w:leader="dot" w:pos="9344"/>
        </w:tabs>
        <w:rPr>
          <w:rFonts w:hint="eastAsia" w:ascii="宋体" w:hAnsi="宋体" w:eastAsia="宋体" w:cstheme="minorBidi"/>
          <w:b w:val="0"/>
          <w:szCs w:val="28"/>
          <w:lang w:val="en-US" w:eastAsia="zh-CN"/>
        </w:rPr>
      </w:pPr>
      <w:r>
        <w:fldChar w:fldCharType="begin"/>
      </w:r>
      <w:r>
        <w:instrText xml:space="preserve"> HYPERLINK \l "_Toc132190635" </w:instrText>
      </w:r>
      <w:r>
        <w:fldChar w:fldCharType="separate"/>
      </w:r>
      <w:r>
        <w:rPr>
          <w:rStyle w:val="48"/>
          <w:rFonts w:ascii="宋体" w:hAnsi="宋体" w:eastAsia="宋体"/>
          <w:color w:val="auto"/>
          <w:szCs w:val="28"/>
          <w:u w:val="none"/>
          <w:lang w:val="zh-CN"/>
        </w:rPr>
        <w:t>第七章 合同样本</w:t>
      </w:r>
      <w:r>
        <w:rPr>
          <w:rFonts w:ascii="宋体" w:hAnsi="宋体" w:eastAsia="宋体"/>
          <w:szCs w:val="28"/>
        </w:rPr>
        <w:tab/>
      </w:r>
      <w:r>
        <w:rPr>
          <w:rFonts w:hint="eastAsia" w:ascii="宋体" w:hAnsi="宋体" w:eastAsia="宋体"/>
          <w:szCs w:val="28"/>
          <w:lang w:val="en-US" w:eastAsia="zh-CN"/>
        </w:rPr>
        <w:t>2</w:t>
      </w:r>
      <w:r>
        <w:rPr>
          <w:rFonts w:ascii="宋体" w:hAnsi="宋体" w:eastAsia="宋体"/>
          <w:szCs w:val="28"/>
        </w:rPr>
        <w:fldChar w:fldCharType="end"/>
      </w:r>
      <w:r>
        <w:rPr>
          <w:rFonts w:hint="eastAsia" w:ascii="宋体" w:hAnsi="宋体" w:eastAsia="宋体"/>
          <w:szCs w:val="28"/>
          <w:lang w:val="en-US" w:eastAsia="zh-CN"/>
        </w:rPr>
        <w:t>6</w:t>
      </w:r>
    </w:p>
    <w:p>
      <w:pPr>
        <w:pStyle w:val="21"/>
        <w:tabs>
          <w:tab w:val="right" w:leader="dot" w:pos="9344"/>
        </w:tabs>
        <w:ind w:left="-13" w:leftChars="-6"/>
        <w:rPr>
          <w:rFonts w:hint="default" w:ascii="Times New Roman" w:hAnsi="Times New Roman" w:cs="Times New Roman" w:eastAsiaTheme="minorEastAsia"/>
          <w:b/>
          <w:color w:val="auto"/>
          <w:kern w:val="2"/>
          <w:sz w:val="28"/>
          <w:szCs w:val="24"/>
          <w:lang w:val="en-US" w:eastAsia="zh-CN" w:bidi="ar-SA"/>
        </w:rPr>
      </w:pPr>
      <w:r>
        <w:rPr>
          <w:rFonts w:hint="eastAsia" w:ascii="Times New Roman" w:hAnsi="Times New Roman" w:cs="Times New Roman" w:eastAsiaTheme="minorEastAsia"/>
          <w:b/>
          <w:color w:val="auto"/>
          <w:kern w:val="2"/>
          <w:sz w:val="28"/>
          <w:szCs w:val="24"/>
          <w:lang w:val="en-US" w:eastAsia="zh-CN" w:bidi="ar-SA"/>
        </w:rPr>
        <w:t>第八章 文件组成及专用附件格式</w:t>
      </w:r>
      <w:r>
        <w:rPr>
          <w:rFonts w:hint="eastAsia" w:ascii="Times New Roman" w:hAnsi="Times New Roman" w:cs="Times New Roman" w:eastAsiaTheme="minorEastAsia"/>
          <w:b/>
          <w:color w:val="auto"/>
          <w:kern w:val="2"/>
          <w:sz w:val="28"/>
          <w:szCs w:val="24"/>
          <w:lang w:val="en-US" w:eastAsia="zh-CN" w:bidi="ar-SA"/>
        </w:rPr>
        <w:tab/>
      </w:r>
      <w:r>
        <w:rPr>
          <w:rFonts w:hint="eastAsia" w:cs="Times New Roman"/>
          <w:b/>
          <w:color w:val="auto"/>
          <w:kern w:val="2"/>
          <w:sz w:val="28"/>
          <w:szCs w:val="24"/>
          <w:lang w:val="en-US" w:eastAsia="zh-CN" w:bidi="ar-SA"/>
        </w:rPr>
        <w:t>31</w:t>
      </w:r>
    </w:p>
    <w:p>
      <w:pPr>
        <w:pStyle w:val="21"/>
        <w:tabs>
          <w:tab w:val="right" w:leader="dot" w:pos="9344"/>
        </w:tabs>
        <w:ind w:left="105"/>
        <w:rPr>
          <w:rStyle w:val="48"/>
          <w:rFonts w:asciiTheme="minorEastAsia" w:hAnsiTheme="minorEastAsia"/>
          <w:color w:val="auto"/>
          <w:u w:val="none"/>
        </w:rPr>
      </w:pPr>
    </w:p>
    <w:p>
      <w:pPr>
        <w:pStyle w:val="21"/>
        <w:tabs>
          <w:tab w:val="right" w:leader="dot" w:pos="9344"/>
        </w:tabs>
        <w:ind w:left="105"/>
        <w:rPr>
          <w:rFonts w:asciiTheme="minorHAnsi" w:hAnsiTheme="minorHAnsi" w:cstheme="minorBidi"/>
          <w:b w:val="0"/>
          <w:sz w:val="21"/>
          <w:szCs w:val="22"/>
        </w:rPr>
      </w:pPr>
    </w:p>
    <w:p>
      <w:pPr>
        <w:sectPr>
          <w:headerReference r:id="rId4" w:type="default"/>
          <w:pgSz w:w="11906" w:h="16838"/>
          <w:pgMar w:top="1418" w:right="1134" w:bottom="1418" w:left="1418" w:header="851" w:footer="851" w:gutter="0"/>
          <w:cols w:space="720" w:num="1"/>
          <w:docGrid w:linePitch="388" w:charSpace="-1260"/>
        </w:sectPr>
      </w:pPr>
    </w:p>
    <w:p>
      <w:pPr>
        <w:pStyle w:val="4"/>
        <w:keepNext w:val="0"/>
        <w:keepLines w:val="0"/>
        <w:adjustRightInd w:val="0"/>
        <w:snapToGrid w:val="0"/>
        <w:spacing w:line="560" w:lineRule="exact"/>
        <w:jc w:val="center"/>
        <w:rPr>
          <w:b w:val="0"/>
          <w:szCs w:val="44"/>
          <w:lang w:val="zh-CN"/>
        </w:rPr>
      </w:pPr>
      <w:bookmarkStart w:id="10" w:name="_Toc128151018"/>
      <w:bookmarkStart w:id="11" w:name="_Toc130657529"/>
      <w:bookmarkStart w:id="12" w:name="_Toc128397961"/>
      <w:bookmarkStart w:id="13" w:name="_Toc128150769"/>
      <w:bookmarkStart w:id="14" w:name="_Toc128150125"/>
      <w:bookmarkStart w:id="15" w:name="_Toc132190625"/>
      <w:bookmarkStart w:id="16" w:name="_Toc130887491"/>
      <w:bookmarkStart w:id="17" w:name="_Toc127820555"/>
      <w:bookmarkStart w:id="18" w:name="_Toc130886990"/>
      <w:bookmarkStart w:id="19" w:name="_Toc23642"/>
      <w:bookmarkStart w:id="20" w:name="_Toc130657983"/>
      <w:bookmarkStart w:id="21" w:name="_Toc112317780"/>
      <w:bookmarkStart w:id="22" w:name="_Toc15244"/>
      <w:bookmarkStart w:id="23" w:name="_Toc8683"/>
      <w:bookmarkStart w:id="24" w:name="_Toc16768"/>
      <w:bookmarkStart w:id="25" w:name="第二部分"/>
      <w:r>
        <w:rPr>
          <w:rFonts w:hint="eastAsia"/>
          <w:b w:val="0"/>
          <w:szCs w:val="44"/>
          <w:lang w:val="zh-CN"/>
        </w:rPr>
        <w:t>第四章投标供应商须知前附表</w:t>
      </w:r>
      <w:bookmarkEnd w:id="10"/>
      <w:bookmarkEnd w:id="11"/>
      <w:bookmarkEnd w:id="12"/>
      <w:bookmarkEnd w:id="13"/>
      <w:bookmarkEnd w:id="14"/>
      <w:bookmarkEnd w:id="15"/>
      <w:bookmarkEnd w:id="16"/>
      <w:bookmarkEnd w:id="17"/>
      <w:bookmarkEnd w:id="18"/>
      <w:bookmarkEnd w:id="19"/>
      <w:bookmarkEnd w:id="20"/>
    </w:p>
    <w:p>
      <w:pPr>
        <w:keepNext/>
        <w:keepLines/>
        <w:adjustRightInd w:val="0"/>
        <w:snapToGrid w:val="0"/>
        <w:spacing w:line="560" w:lineRule="exact"/>
        <w:ind w:firstLine="560" w:firstLineChars="200"/>
        <w:jc w:val="left"/>
        <w:textAlignment w:val="baseline"/>
        <w:rPr>
          <w:bCs/>
        </w:rPr>
      </w:pPr>
      <w:r>
        <w:rPr>
          <w:rFonts w:hint="eastAsia" w:ascii="宋体" w:hAnsi="宋体" w:cs="宋体"/>
          <w:bCs/>
          <w:sz w:val="28"/>
          <w:szCs w:val="28"/>
        </w:rPr>
        <w:t>本表是对本项目需重点关注内容的集中说明。专用文件与通用文件存在不一致的地方，以专用文件要求为准。</w:t>
      </w:r>
    </w:p>
    <w:tbl>
      <w:tblPr>
        <w:tblStyle w:val="42"/>
        <w:tblW w:w="9564"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02"/>
        <w:gridCol w:w="2272"/>
        <w:gridCol w:w="2250"/>
        <w:gridCol w:w="2316"/>
        <w:gridCol w:w="17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blHeader/>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序号</w:t>
            </w:r>
          </w:p>
        </w:tc>
        <w:tc>
          <w:tcPr>
            <w:tcW w:w="227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招投标相关事项</w:t>
            </w:r>
          </w:p>
        </w:tc>
        <w:tc>
          <w:tcPr>
            <w:tcW w:w="4566" w:type="dxa"/>
            <w:gridSpan w:val="2"/>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项目具体要求</w:t>
            </w:r>
          </w:p>
          <w:p>
            <w:pPr>
              <w:adjustRightInd w:val="0"/>
              <w:snapToGrid w:val="0"/>
              <w:spacing w:line="360" w:lineRule="exact"/>
              <w:jc w:val="center"/>
              <w:rPr>
                <w:rFonts w:ascii="宋体" w:hAnsi="宋体" w:cs="宋体"/>
                <w:bCs/>
                <w:sz w:val="24"/>
              </w:rPr>
            </w:pPr>
            <w:r>
              <w:rPr>
                <w:rFonts w:hint="eastAsia" w:ascii="宋体" w:hAnsi="宋体" w:cs="宋体"/>
                <w:bCs/>
                <w:sz w:val="24"/>
              </w:rPr>
              <w:t>（见专用文件）</w:t>
            </w:r>
          </w:p>
        </w:tc>
        <w:tc>
          <w:tcPr>
            <w:tcW w:w="1724"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通用要求</w:t>
            </w:r>
          </w:p>
          <w:p>
            <w:pPr>
              <w:adjustRightInd w:val="0"/>
              <w:snapToGrid w:val="0"/>
              <w:spacing w:line="360" w:lineRule="exact"/>
              <w:jc w:val="center"/>
              <w:rPr>
                <w:rFonts w:ascii="宋体" w:hAnsi="宋体" w:cs="宋体"/>
                <w:bCs/>
                <w:sz w:val="24"/>
              </w:rPr>
            </w:pPr>
            <w:r>
              <w:rPr>
                <w:rFonts w:hint="eastAsia" w:ascii="宋体" w:hAnsi="宋体" w:cs="宋体"/>
                <w:bCs/>
                <w:sz w:val="24"/>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3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1</w:t>
            </w:r>
          </w:p>
        </w:tc>
        <w:tc>
          <w:tcPr>
            <w:tcW w:w="2272" w:type="dxa"/>
            <w:vAlign w:val="center"/>
          </w:tcPr>
          <w:p>
            <w:pPr>
              <w:adjustRightInd w:val="0"/>
              <w:snapToGrid w:val="0"/>
              <w:spacing w:line="360" w:lineRule="exact"/>
              <w:jc w:val="left"/>
            </w:pPr>
            <w:r>
              <w:rPr>
                <w:rFonts w:hint="eastAsia"/>
              </w:rPr>
              <w:t>项目概况</w:t>
            </w:r>
          </w:p>
        </w:tc>
        <w:tc>
          <w:tcPr>
            <w:tcW w:w="4566" w:type="dxa"/>
            <w:gridSpan w:val="2"/>
            <w:vAlign w:val="center"/>
          </w:tcPr>
          <w:p>
            <w:pPr>
              <w:adjustRightInd w:val="0"/>
              <w:snapToGrid w:val="0"/>
              <w:spacing w:line="360" w:lineRule="exact"/>
              <w:jc w:val="left"/>
            </w:pPr>
            <w:r>
              <w:rPr>
                <w:rFonts w:hint="eastAsia"/>
                <w:u w:val="single"/>
              </w:rPr>
              <w:t>血细胞分离机</w:t>
            </w:r>
            <w:r>
              <w:rPr>
                <w:rFonts w:hint="eastAsia"/>
              </w:rPr>
              <w:t>公开招标</w:t>
            </w:r>
          </w:p>
          <w:p>
            <w:pPr>
              <w:adjustRightInd w:val="0"/>
              <w:snapToGrid w:val="0"/>
              <w:spacing w:line="360" w:lineRule="exact"/>
              <w:jc w:val="left"/>
            </w:pPr>
            <w:r>
              <w:rPr>
                <w:rFonts w:hint="eastAsia"/>
              </w:rPr>
              <w:t>采购机构：</w:t>
            </w:r>
            <w:r>
              <w:rPr>
                <w:rFonts w:hint="eastAsia"/>
                <w:u w:val="single"/>
              </w:rPr>
              <w:t xml:space="preserve"> 招标采购科 </w:t>
            </w:r>
          </w:p>
          <w:p>
            <w:pPr>
              <w:adjustRightInd w:val="0"/>
              <w:snapToGrid w:val="0"/>
              <w:spacing w:line="360" w:lineRule="exact"/>
              <w:jc w:val="left"/>
              <w:rPr>
                <w:rFonts w:hint="eastAsia"/>
                <w:u w:val="single"/>
              </w:rPr>
            </w:pPr>
            <w:r>
              <w:rPr>
                <w:rFonts w:hint="eastAsia"/>
              </w:rPr>
              <w:t xml:space="preserve">联系人： </w:t>
            </w:r>
            <w:r>
              <w:rPr>
                <w:rFonts w:hint="eastAsia"/>
                <w:u w:val="single"/>
                <w:lang w:eastAsia="zh-CN"/>
              </w:rPr>
              <w:t>陈</w:t>
            </w:r>
            <w:r>
              <w:rPr>
                <w:rFonts w:hint="eastAsia"/>
                <w:u w:val="single"/>
              </w:rPr>
              <w:t>老师</w:t>
            </w:r>
          </w:p>
          <w:p>
            <w:pPr>
              <w:adjustRightInd w:val="0"/>
              <w:snapToGrid w:val="0"/>
              <w:spacing w:line="360" w:lineRule="exact"/>
              <w:jc w:val="left"/>
            </w:pPr>
            <w:r>
              <w:rPr>
                <w:rFonts w:hint="eastAsia"/>
                <w:u w:val="none"/>
                <w:lang w:val="en-US" w:eastAsia="zh-CN"/>
              </w:rPr>
              <w:t>电话：</w:t>
            </w:r>
            <w:r>
              <w:rPr>
                <w:rFonts w:hint="eastAsia"/>
                <w:u w:val="single"/>
                <w:lang w:val="en-US" w:eastAsia="zh-CN"/>
              </w:rPr>
              <w:t>010-66935201</w:t>
            </w:r>
            <w:r>
              <w:rPr>
                <w:rFonts w:hint="eastAsia"/>
                <w:u w:val="single"/>
              </w:rPr>
              <w:t xml:space="preserve"> </w:t>
            </w:r>
          </w:p>
          <w:p>
            <w:pPr>
              <w:adjustRightInd w:val="0"/>
              <w:snapToGrid w:val="0"/>
              <w:spacing w:line="360" w:lineRule="exact"/>
              <w:jc w:val="left"/>
            </w:pPr>
            <w:r>
              <w:rPr>
                <w:rFonts w:hint="eastAsia"/>
              </w:rPr>
              <w:t>项目预算</w:t>
            </w:r>
            <w:r>
              <w:rPr>
                <w:rFonts w:hint="eastAsia"/>
                <w:lang w:eastAsia="zh-CN"/>
              </w:rPr>
              <w:t>（最高限价）</w:t>
            </w:r>
            <w:r>
              <w:rPr>
                <w:rFonts w:hint="eastAsia"/>
              </w:rPr>
              <w:t>：</w:t>
            </w:r>
            <w:r>
              <w:rPr>
                <w:rFonts w:hint="eastAsia"/>
                <w:u w:val="single"/>
                <w:lang w:val="en-US" w:eastAsia="zh-CN"/>
              </w:rPr>
              <w:t>225</w:t>
            </w:r>
            <w:r>
              <w:rPr>
                <w:rFonts w:hint="eastAsia"/>
                <w:u w:val="single"/>
              </w:rPr>
              <w:t>万元 （详见第五章招标公告）</w:t>
            </w:r>
          </w:p>
        </w:tc>
        <w:tc>
          <w:tcPr>
            <w:tcW w:w="1724" w:type="dxa"/>
            <w:vAlign w:val="center"/>
          </w:tcPr>
          <w:p>
            <w:pPr>
              <w:adjustRightInd w:val="0"/>
              <w:snapToGrid w:val="0"/>
              <w:spacing w:line="360" w:lineRule="exact"/>
              <w:jc w:val="left"/>
              <w:rPr>
                <w:rFonts w:ascii="宋体" w:hAnsi="宋体" w:cs="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8"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2</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投标供应商资格条件</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第五章“招标公告”第四条</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第3.2条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696"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3</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招标文件申领时间</w:t>
            </w:r>
          </w:p>
        </w:tc>
        <w:tc>
          <w:tcPr>
            <w:tcW w:w="4566" w:type="dxa"/>
            <w:gridSpan w:val="2"/>
            <w:vAlign w:val="center"/>
          </w:tcPr>
          <w:p>
            <w:pPr>
              <w:adjustRightInd w:val="0"/>
              <w:snapToGrid w:val="0"/>
              <w:spacing w:line="360" w:lineRule="exact"/>
              <w:jc w:val="left"/>
              <w:rPr>
                <w:rFonts w:ascii="宋体" w:hAnsi="宋体"/>
                <w:bCs/>
                <w:i/>
                <w:sz w:val="24"/>
              </w:rPr>
            </w:pPr>
            <w:r>
              <w:rPr>
                <w:rFonts w:hint="eastAsia" w:ascii="宋体" w:hAnsi="宋体"/>
                <w:bCs/>
                <w:sz w:val="24"/>
                <w:u w:val="none"/>
              </w:rPr>
              <w:t>202</w:t>
            </w:r>
            <w:r>
              <w:rPr>
                <w:rFonts w:hint="eastAsia" w:ascii="宋体" w:hAnsi="宋体"/>
                <w:bCs/>
                <w:sz w:val="24"/>
                <w:u w:val="none"/>
                <w:lang w:val="en-US" w:eastAsia="zh-CN"/>
              </w:rPr>
              <w:t>5</w:t>
            </w:r>
            <w:r>
              <w:rPr>
                <w:rFonts w:hint="eastAsia" w:ascii="宋体" w:hAnsi="宋体"/>
                <w:bCs/>
                <w:sz w:val="24"/>
                <w:u w:val="none"/>
              </w:rPr>
              <w:t>年</w:t>
            </w:r>
            <w:r>
              <w:rPr>
                <w:rFonts w:hint="eastAsia" w:ascii="宋体" w:hAnsi="宋体"/>
                <w:bCs/>
                <w:sz w:val="24"/>
                <w:u w:val="single"/>
              </w:rPr>
              <w:t xml:space="preserve">  </w:t>
            </w:r>
            <w:r>
              <w:rPr>
                <w:rFonts w:hint="eastAsia" w:ascii="宋体" w:hAnsi="宋体"/>
                <w:bCs/>
                <w:sz w:val="24"/>
                <w:u w:val="none"/>
              </w:rPr>
              <w:t>月</w:t>
            </w:r>
            <w:r>
              <w:rPr>
                <w:rFonts w:hint="eastAsia" w:ascii="宋体" w:hAnsi="宋体"/>
                <w:bCs/>
                <w:sz w:val="24"/>
                <w:u w:val="single"/>
              </w:rPr>
              <w:t xml:space="preserve">  </w:t>
            </w:r>
            <w:r>
              <w:rPr>
                <w:rFonts w:hint="eastAsia" w:ascii="宋体" w:hAnsi="宋体"/>
                <w:bCs/>
                <w:sz w:val="24"/>
                <w:u w:val="none"/>
              </w:rPr>
              <w:t>日至</w:t>
            </w:r>
            <w:r>
              <w:rPr>
                <w:rFonts w:hint="eastAsia" w:ascii="宋体" w:hAnsi="宋体"/>
                <w:bCs/>
                <w:sz w:val="24"/>
                <w:u w:val="single"/>
              </w:rPr>
              <w:t xml:space="preserve">  </w:t>
            </w:r>
            <w:r>
              <w:rPr>
                <w:rFonts w:hint="eastAsia" w:ascii="宋体" w:hAnsi="宋体"/>
                <w:bCs/>
                <w:sz w:val="24"/>
                <w:u w:val="none"/>
              </w:rPr>
              <w:t>月</w:t>
            </w:r>
            <w:r>
              <w:rPr>
                <w:rFonts w:hint="eastAsia" w:ascii="宋体" w:hAnsi="宋体"/>
                <w:bCs/>
                <w:sz w:val="24"/>
                <w:u w:val="single"/>
              </w:rPr>
              <w:t xml:space="preserve">  </w:t>
            </w:r>
            <w:r>
              <w:rPr>
                <w:rFonts w:hint="eastAsia" w:ascii="宋体" w:hAnsi="宋体"/>
                <w:bCs/>
                <w:sz w:val="24"/>
                <w:u w:val="none"/>
              </w:rPr>
              <w:t>日，每日上午</w:t>
            </w:r>
            <w:r>
              <w:rPr>
                <w:rFonts w:hint="eastAsia" w:ascii="宋体" w:hAnsi="宋体"/>
                <w:bCs/>
                <w:sz w:val="24"/>
                <w:u w:val="single"/>
              </w:rPr>
              <w:t>8:30</w:t>
            </w:r>
            <w:r>
              <w:rPr>
                <w:rFonts w:hint="eastAsia" w:ascii="宋体" w:hAnsi="宋体"/>
                <w:bCs/>
                <w:sz w:val="24"/>
                <w:u w:val="none"/>
              </w:rPr>
              <w:t>至</w:t>
            </w:r>
            <w:r>
              <w:rPr>
                <w:rFonts w:hint="eastAsia" w:ascii="宋体" w:hAnsi="宋体"/>
                <w:bCs/>
                <w:sz w:val="24"/>
                <w:u w:val="single"/>
              </w:rPr>
              <w:t>11:30</w:t>
            </w:r>
            <w:r>
              <w:rPr>
                <w:rFonts w:hint="eastAsia" w:ascii="宋体" w:hAnsi="宋体"/>
                <w:bCs/>
                <w:sz w:val="24"/>
                <w:u w:val="none"/>
              </w:rPr>
              <w:t>，下午</w:t>
            </w:r>
            <w:r>
              <w:rPr>
                <w:rFonts w:hint="eastAsia" w:ascii="宋体" w:hAnsi="宋体"/>
                <w:bCs/>
                <w:sz w:val="24"/>
                <w:u w:val="single"/>
              </w:rPr>
              <w:t>14:30</w:t>
            </w:r>
            <w:r>
              <w:rPr>
                <w:rFonts w:hint="eastAsia" w:ascii="宋体" w:hAnsi="宋体"/>
                <w:bCs/>
                <w:sz w:val="24"/>
                <w:u w:val="none"/>
              </w:rPr>
              <w:t>至</w:t>
            </w:r>
            <w:r>
              <w:rPr>
                <w:rFonts w:hint="eastAsia" w:ascii="宋体" w:hAnsi="宋体"/>
                <w:bCs/>
                <w:sz w:val="24"/>
                <w:u w:val="single"/>
              </w:rPr>
              <w:t>17:30</w:t>
            </w:r>
            <w:r>
              <w:rPr>
                <w:rFonts w:hint="eastAsia" w:ascii="宋体" w:hAnsi="宋体"/>
                <w:bCs/>
                <w:sz w:val="24"/>
                <w:u w:val="none"/>
              </w:rPr>
              <w:t>（申领时间不少于5个工作日）</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第7</w:t>
            </w:r>
            <w:r>
              <w:rPr>
                <w:rFonts w:ascii="宋体" w:hAnsi="宋体" w:cs="宋体"/>
                <w:bCs/>
                <w:sz w:val="24"/>
              </w:rPr>
              <w:t>.1</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98"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4</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组织现场踏勘或召开</w:t>
            </w:r>
            <w:r>
              <w:rPr>
                <w:rFonts w:hint="eastAsia" w:ascii="宋体" w:hAnsi="宋体"/>
                <w:bCs/>
                <w:sz w:val="24"/>
              </w:rPr>
              <w:t>标前</w:t>
            </w:r>
            <w:r>
              <w:rPr>
                <w:rFonts w:hint="eastAsia" w:ascii="宋体" w:hAnsi="宋体" w:cs="宋体"/>
                <w:bCs/>
                <w:sz w:val="24"/>
              </w:rPr>
              <w:t>答疑会</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现场踏勘：□是</w:t>
            </w:r>
            <w:r>
              <w:rPr>
                <w:rFonts w:hint="eastAsia" w:ascii="宋体" w:hAnsi="宋体" w:cs="宋体"/>
                <w:bCs/>
                <w:sz w:val="24"/>
                <w:lang w:eastAsia="zh-CN"/>
              </w:rPr>
              <w:t>☑</w:t>
            </w:r>
            <w:r>
              <w:rPr>
                <w:rFonts w:hint="eastAsia" w:ascii="宋体" w:hAnsi="宋体" w:cs="宋体"/>
                <w:bCs/>
                <w:sz w:val="24"/>
              </w:rPr>
              <w:t>否</w:t>
            </w:r>
          </w:p>
          <w:p>
            <w:pPr>
              <w:adjustRightInd w:val="0"/>
              <w:snapToGrid w:val="0"/>
              <w:spacing w:line="360" w:lineRule="exact"/>
              <w:jc w:val="left"/>
              <w:rPr>
                <w:rFonts w:ascii="宋体" w:hAnsi="宋体" w:cs="宋体"/>
                <w:bCs/>
                <w:sz w:val="24"/>
              </w:rPr>
            </w:pPr>
            <w:r>
              <w:rPr>
                <w:rFonts w:hint="eastAsia" w:ascii="宋体" w:hAnsi="宋体" w:cs="宋体"/>
                <w:bCs/>
                <w:sz w:val="24"/>
              </w:rPr>
              <w:t>标前答疑会：□是</w:t>
            </w:r>
            <w:r>
              <w:rPr>
                <w:rFonts w:hint="eastAsia" w:ascii="宋体" w:hAnsi="宋体" w:cs="宋体"/>
                <w:bCs/>
                <w:sz w:val="24"/>
                <w:lang w:eastAsia="zh-CN"/>
              </w:rPr>
              <w:t>☑</w:t>
            </w:r>
            <w:r>
              <w:rPr>
                <w:rFonts w:hint="eastAsia" w:ascii="宋体" w:hAnsi="宋体" w:cs="宋体"/>
                <w:bCs/>
                <w:sz w:val="24"/>
              </w:rPr>
              <w:t>否</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第7.</w:t>
            </w:r>
            <w:r>
              <w:rPr>
                <w:rFonts w:ascii="宋体" w:hAnsi="宋体" w:cs="宋体"/>
                <w:bCs/>
                <w:sz w:val="24"/>
              </w:rPr>
              <w:t>2</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hint="eastAsia" w:ascii="宋体" w:hAnsi="宋体" w:cs="宋体"/>
                <w:bCs/>
                <w:sz w:val="24"/>
              </w:rPr>
              <w:t>5</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信息发布媒体</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军队采购网www.plap.mil.cn和采购机构官网（https://zbcg.301hospital.com.cn）</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第8.1条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96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6</w:t>
            </w:r>
          </w:p>
        </w:tc>
        <w:tc>
          <w:tcPr>
            <w:tcW w:w="2272"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中标供应商数量</w:t>
            </w:r>
          </w:p>
        </w:tc>
        <w:tc>
          <w:tcPr>
            <w:tcW w:w="4566" w:type="dxa"/>
            <w:gridSpan w:val="2"/>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本项目确定</w:t>
            </w:r>
            <w:r>
              <w:rPr>
                <w:rFonts w:hint="eastAsia" w:ascii="宋体" w:hAnsi="宋体"/>
                <w:bCs/>
                <w:sz w:val="24"/>
                <w:u w:val="single"/>
              </w:rPr>
              <w:t>1</w:t>
            </w:r>
            <w:r>
              <w:rPr>
                <w:rFonts w:hint="eastAsia" w:ascii="宋体" w:hAnsi="宋体" w:cs="宋体"/>
                <w:bCs/>
                <w:sz w:val="24"/>
              </w:rPr>
              <w:t>家供应商中标</w:t>
            </w:r>
          </w:p>
        </w:tc>
        <w:tc>
          <w:tcPr>
            <w:tcW w:w="1724" w:type="dxa"/>
            <w:vAlign w:val="center"/>
          </w:tcPr>
          <w:p>
            <w:pPr>
              <w:adjustRightInd w:val="0"/>
              <w:snapToGrid w:val="0"/>
              <w:spacing w:line="360" w:lineRule="exact"/>
              <w:jc w:val="left"/>
              <w:rPr>
                <w:rFonts w:ascii="宋体" w:hAnsi="宋体" w:cs="宋体"/>
                <w:bCs/>
                <w:sz w:val="24"/>
              </w:rPr>
            </w:pPr>
            <w:r>
              <w:rPr>
                <w:rFonts w:hint="eastAsia" w:ascii="宋体" w:hAnsi="宋体" w:cs="宋体"/>
                <w:bCs/>
                <w:sz w:val="24"/>
              </w:rPr>
              <w:t>第</w:t>
            </w:r>
            <w:r>
              <w:rPr>
                <w:rFonts w:ascii="宋体" w:hAnsi="宋体" w:cs="宋体"/>
                <w:bCs/>
                <w:sz w:val="24"/>
              </w:rPr>
              <w:t>33.3</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7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7</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投标文件及电子版投标文件份数</w:t>
            </w:r>
          </w:p>
        </w:tc>
        <w:tc>
          <w:tcPr>
            <w:tcW w:w="4566" w:type="dxa"/>
            <w:gridSpan w:val="2"/>
            <w:vAlign w:val="center"/>
          </w:tcPr>
          <w:p>
            <w:pPr>
              <w:pStyle w:val="2"/>
              <w:rPr>
                <w:rFonts w:hint="eastAsia" w:ascii="宋体" w:hAnsi="宋体"/>
                <w:b/>
                <w:bCs/>
                <w:sz w:val="24"/>
                <w:szCs w:val="24"/>
                <w:highlight w:val="none"/>
                <w:lang w:val="zh-CN"/>
              </w:rPr>
            </w:pPr>
            <w:r>
              <w:rPr>
                <w:rFonts w:hint="eastAsia" w:ascii="宋体" w:hAnsi="宋体"/>
                <w:b/>
                <w:bCs/>
                <w:sz w:val="24"/>
                <w:szCs w:val="24"/>
                <w:highlight w:val="none"/>
                <w:lang w:val="zh-CN"/>
              </w:rPr>
              <w:t>价格文件、资格证明文件、商务技术文件分别单独包装。</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正本份数： </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1份 </w:t>
            </w:r>
            <w:r>
              <w:rPr>
                <w:rFonts w:hint="eastAsia" w:asciiTheme="minorEastAsia" w:hAnsiTheme="minorEastAsia" w:eastAsiaTheme="minorEastAsia" w:cstheme="minorEastAsia"/>
                <w:color w:val="000000" w:themeColor="text1"/>
                <w14:textFill>
                  <w14:solidFill>
                    <w14:schemeClr w14:val="tx1"/>
                  </w14:solidFill>
                </w14:textFill>
              </w:rPr>
              <w:t xml:space="preserve">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副本份数： </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4份 </w:t>
            </w:r>
            <w:r>
              <w:rPr>
                <w:rFonts w:hint="eastAsia" w:asciiTheme="minorEastAsia" w:hAnsiTheme="minorEastAsia" w:eastAsiaTheme="minorEastAsia" w:cstheme="minorEastAsia"/>
                <w:color w:val="000000" w:themeColor="text1"/>
                <w14:textFill>
                  <w14:solidFill>
                    <w14:schemeClr w14:val="tx1"/>
                  </w14:solidFill>
                </w14:textFill>
              </w:rPr>
              <w:t xml:space="preserve">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电子版投标文件：</w:t>
            </w:r>
            <w:r>
              <w:rPr>
                <w:rFonts w:hint="eastAsia" w:asciiTheme="minorEastAsia" w:hAnsiTheme="minorEastAsia" w:eastAsiaTheme="minorEastAsia" w:cstheme="minorEastAsia"/>
                <w:color w:val="000000" w:themeColor="text1"/>
                <w:u w:val="single"/>
                <w14:textFill>
                  <w14:solidFill>
                    <w14:schemeClr w14:val="tx1"/>
                  </w14:solidFill>
                </w14:textFill>
              </w:rPr>
              <w:t xml:space="preserve"> 1份 </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其中，《价格文件》 </w:t>
            </w:r>
            <w:r>
              <w:rPr>
                <w:rFonts w:hint="eastAsia" w:asciiTheme="minorEastAsia" w:hAnsiTheme="minorEastAsia" w:eastAsiaTheme="minorEastAsia" w:cstheme="minorEastAsia"/>
                <w:color w:val="000000" w:themeColor="text1"/>
                <w:u w:val="single"/>
                <w14:textFill>
                  <w14:solidFill>
                    <w14:schemeClr w14:val="tx1"/>
                  </w14:solidFill>
                </w14:textFill>
              </w:rPr>
              <w:t>1正4副共5 份</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备注：在每一份文件上要注明“正本”或“副本”字样。如果正本与副本、电子投标文件不符，以正本为准。</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投标供应商应自带备份电子投标文件，以防损坏。电子投标文件提交要求：</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（1）格式为可编辑的Word版本和已盖章的PDF版本，并存于U盘中；</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（2）U盘应加贴标签，并放在一个单独的信封中，并在信封外标明“项目名称、项目编号、供应商名称、响应文件电子版本”字样，但该装有响应文件电子版的信封也应随价格文件一起封装在密封袋中。</w:t>
            </w:r>
          </w:p>
          <w:p>
            <w:pPr>
              <w:pStyle w:val="2"/>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（3）电子投标文件为纸质价格文件、商务技术文件、资格证明文件正本的PDF格式和DOC格式文档，目录与相应内容具有链接索引功能，</w:t>
            </w:r>
            <w:r>
              <w:rPr>
                <w:rFonts w:hint="eastAsia" w:asciiTheme="minorEastAsia" w:hAnsiTheme="minorEastAsia" w:eastAsiaTheme="minorEastAsia" w:cstheme="minorEastAsia"/>
                <w:color w:val="000000" w:themeColor="text1"/>
                <w:highlight w:val="yellow"/>
                <w14:textFill>
                  <w14:solidFill>
                    <w14:schemeClr w14:val="tx1"/>
                  </w14:solidFill>
                </w14:textFill>
              </w:rPr>
              <w:t>文件名格式：“2024-JQ06-W1636-非接触式微量分液系统-投标供应商名称”</w:t>
            </w:r>
            <w:r>
              <w:rPr>
                <w:rFonts w:hint="eastAsia" w:asciiTheme="minorEastAsia" w:hAnsiTheme="minorEastAsia" w:eastAsiaTheme="minorEastAsia" w:cstheme="minorEastAsia"/>
                <w:color w:val="000000" w:themeColor="text1"/>
                <w:highlight w:val="yellow"/>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yellow"/>
                <w:lang w:val="en-US" w:eastAsia="zh-CN"/>
                <w14:textFill>
                  <w14:solidFill>
                    <w14:schemeClr w14:val="tx1"/>
                  </w14:solidFill>
                </w14:textFill>
              </w:rPr>
              <w:t>示例</w:t>
            </w:r>
            <w:r>
              <w:rPr>
                <w:rFonts w:hint="eastAsia" w:asciiTheme="minorEastAsia" w:hAnsiTheme="minorEastAsia" w:eastAsiaTheme="minorEastAsia" w:cstheme="minorEastAsia"/>
                <w:color w:val="000000" w:themeColor="text1"/>
                <w:highlight w:val="yellow"/>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yellow"/>
                <w14:textFill>
                  <w14:solidFill>
                    <w14:schemeClr w14:val="tx1"/>
                  </w14:solidFill>
                </w14:textFill>
              </w:rPr>
              <w:t>。</w:t>
            </w:r>
          </w:p>
          <w:p>
            <w:pPr>
              <w:pStyle w:val="2"/>
            </w:pPr>
            <w:r>
              <w:rPr>
                <w:rFonts w:hint="eastAsia" w:asciiTheme="minorEastAsia" w:hAnsiTheme="minorEastAsia" w:eastAsiaTheme="minorEastAsia" w:cstheme="minorEastAsia"/>
                <w:b/>
                <w:bCs/>
                <w:color w:val="000000" w:themeColor="text1"/>
                <w14:textFill>
                  <w14:solidFill>
                    <w14:schemeClr w14:val="tx1"/>
                  </w14:solidFill>
                </w14:textFill>
              </w:rPr>
              <w:t>价格文件见专用附件1、2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第14.</w:t>
            </w:r>
            <w:r>
              <w:rPr>
                <w:rFonts w:ascii="宋体" w:hAnsi="宋体" w:cs="宋体"/>
                <w:bCs/>
                <w:sz w:val="24"/>
              </w:rPr>
              <w:t>6</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7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8</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投标有效期</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从提交投标文件的截止之日起</w:t>
            </w:r>
          </w:p>
          <w:p>
            <w:pPr>
              <w:adjustRightInd w:val="0"/>
              <w:snapToGrid w:val="0"/>
              <w:spacing w:line="360" w:lineRule="exact"/>
              <w:rPr>
                <w:rFonts w:ascii="宋体" w:hAnsi="宋体" w:cs="宋体"/>
                <w:bCs/>
                <w:sz w:val="24"/>
              </w:rPr>
            </w:pPr>
            <w:r>
              <w:rPr>
                <w:rFonts w:hint="eastAsia" w:ascii="宋体" w:hAnsi="宋体" w:cs="宋体"/>
                <w:bCs/>
                <w:sz w:val="24"/>
                <w:u w:val="single"/>
              </w:rPr>
              <w:t>90</w:t>
            </w:r>
            <w:r>
              <w:rPr>
                <w:rFonts w:hint="eastAsia" w:ascii="宋体" w:hAnsi="宋体" w:cs="宋体"/>
                <w:bCs/>
                <w:sz w:val="24"/>
              </w:rPr>
              <w:t>日</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第15.1条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37"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9</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投标报价的其他要求</w:t>
            </w:r>
          </w:p>
        </w:tc>
        <w:tc>
          <w:tcPr>
            <w:tcW w:w="4566" w:type="dxa"/>
            <w:gridSpan w:val="2"/>
            <w:vAlign w:val="center"/>
          </w:tcPr>
          <w:p>
            <w:pPr>
              <w:adjustRightInd w:val="0"/>
              <w:snapToGrid w:val="0"/>
              <w:spacing w:line="360" w:lineRule="exact"/>
              <w:rPr>
                <w:rFonts w:hint="eastAsia" w:ascii="宋体" w:hAnsi="宋体" w:eastAsia="宋体" w:cs="宋体"/>
                <w:bCs/>
                <w:sz w:val="24"/>
                <w:lang w:val="en-US" w:eastAsia="zh-CN"/>
              </w:rPr>
            </w:pPr>
            <w:r>
              <w:rPr>
                <w:rFonts w:hint="eastAsia" w:ascii="宋体" w:hAnsi="宋体" w:cs="宋体"/>
                <w:bCs/>
                <w:sz w:val="24"/>
                <w:lang w:val="en-US" w:eastAsia="zh-CN"/>
              </w:rPr>
              <w:t>/</w:t>
            </w:r>
          </w:p>
        </w:tc>
        <w:tc>
          <w:tcPr>
            <w:tcW w:w="1724" w:type="dxa"/>
            <w:vAlign w:val="center"/>
          </w:tcPr>
          <w:p>
            <w:pPr>
              <w:adjustRightInd w:val="0"/>
              <w:snapToGrid w:val="0"/>
              <w:spacing w:line="360" w:lineRule="exact"/>
              <w:rPr>
                <w:rFonts w:ascii="宋体" w:hAnsi="宋体" w:cs="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05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10</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投标保证金</w:t>
            </w:r>
          </w:p>
        </w:tc>
        <w:tc>
          <w:tcPr>
            <w:tcW w:w="4566" w:type="dxa"/>
            <w:gridSpan w:val="2"/>
            <w:vAlign w:val="center"/>
          </w:tcPr>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投标保证金形式：保函（接受金融机构、担保机构出具的保函）</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金额：</w:t>
            </w:r>
            <w:r>
              <w:rPr>
                <w:rFonts w:hint="eastAsia" w:asciiTheme="minorEastAsia" w:hAnsiTheme="minorEastAsia" w:eastAsiaTheme="minorEastAsia"/>
                <w:bCs/>
                <w:color w:val="auto"/>
                <w:sz w:val="24"/>
                <w:szCs w:val="24"/>
                <w:highlight w:val="none"/>
                <w:u w:val="single"/>
                <w:lang w:val="en-US" w:eastAsia="zh-CN"/>
              </w:rPr>
              <w:t>45</w:t>
            </w:r>
            <w:r>
              <w:rPr>
                <w:rFonts w:hint="eastAsia" w:asciiTheme="minorEastAsia" w:hAnsiTheme="minorEastAsia" w:eastAsiaTheme="minorEastAsia"/>
                <w:bCs/>
                <w:color w:val="auto"/>
                <w:sz w:val="24"/>
                <w:szCs w:val="24"/>
                <w:highlight w:val="none"/>
                <w:u w:val="single"/>
                <w:lang w:eastAsia="zh-CN"/>
              </w:rPr>
              <w:t>000（大写）</w:t>
            </w:r>
            <w:r>
              <w:rPr>
                <w:rFonts w:hint="eastAsia" w:asciiTheme="minorEastAsia" w:hAnsiTheme="minorEastAsia" w:eastAsiaTheme="minorEastAsia"/>
                <w:bCs/>
                <w:color w:val="auto"/>
                <w:sz w:val="24"/>
                <w:szCs w:val="24"/>
                <w:highlight w:val="none"/>
                <w:u w:val="single"/>
                <w:lang w:val="en-US" w:eastAsia="zh-CN"/>
              </w:rPr>
              <w:t>肆万伍仟圆</w:t>
            </w:r>
            <w:r>
              <w:rPr>
                <w:rFonts w:hint="eastAsia" w:asciiTheme="minorEastAsia" w:hAnsiTheme="minorEastAsia" w:eastAsiaTheme="minorEastAsia"/>
                <w:bCs/>
                <w:color w:val="auto"/>
                <w:sz w:val="24"/>
                <w:szCs w:val="24"/>
                <w:highlight w:val="none"/>
                <w:u w:val="single"/>
                <w:lang w:eastAsia="zh-CN"/>
              </w:rPr>
              <w:t>整</w:t>
            </w:r>
            <w:r>
              <w:rPr>
                <w:rFonts w:hint="eastAsia" w:asciiTheme="minorEastAsia" w:hAnsiTheme="minorEastAsia" w:eastAsiaTheme="minorEastAsia"/>
                <w:bCs/>
                <w:color w:val="auto"/>
                <w:sz w:val="24"/>
                <w:szCs w:val="24"/>
                <w:highlight w:val="none"/>
                <w:lang w:eastAsia="zh-CN"/>
              </w:rPr>
              <w:t>（预算2%）</w:t>
            </w:r>
          </w:p>
          <w:p>
            <w:pPr>
              <w:adjustRightInd w:val="0"/>
              <w:snapToGrid w:val="0"/>
              <w:spacing w:line="240" w:lineRule="auto"/>
              <w:ind w:left="240" w:hanging="241" w:hangingChars="100"/>
              <w:rPr>
                <w:rFonts w:hint="eastAsia" w:asciiTheme="minorEastAsia" w:hAnsiTheme="minorEastAsia" w:eastAsiaTheme="minorEastAsia"/>
                <w:b/>
                <w:bCs w:val="0"/>
                <w:color w:val="auto"/>
                <w:sz w:val="24"/>
                <w:szCs w:val="24"/>
                <w:highlight w:val="none"/>
                <w:lang w:eastAsia="zh-CN"/>
              </w:rPr>
            </w:pPr>
            <w:r>
              <w:rPr>
                <w:rFonts w:hint="eastAsia" w:asciiTheme="minorEastAsia" w:hAnsiTheme="minorEastAsia" w:eastAsiaTheme="minorEastAsia"/>
                <w:b/>
                <w:bCs w:val="0"/>
                <w:color w:val="auto"/>
                <w:sz w:val="24"/>
                <w:szCs w:val="24"/>
                <w:highlight w:val="none"/>
                <w:lang w:eastAsia="zh-CN"/>
              </w:rPr>
              <w:t>注：投标人应将“</w:t>
            </w:r>
            <w:r>
              <w:rPr>
                <w:rFonts w:hint="eastAsia" w:asciiTheme="minorEastAsia" w:hAnsiTheme="minorEastAsia" w:eastAsiaTheme="minorEastAsia"/>
                <w:b/>
                <w:bCs w:val="0"/>
                <w:color w:val="auto"/>
                <w:sz w:val="24"/>
                <w:szCs w:val="24"/>
                <w:highlight w:val="none"/>
                <w:lang w:val="en-US" w:eastAsia="zh-CN"/>
              </w:rPr>
              <w:t>投标</w:t>
            </w:r>
            <w:r>
              <w:rPr>
                <w:rFonts w:hint="eastAsia" w:asciiTheme="minorEastAsia" w:hAnsiTheme="minorEastAsia" w:eastAsiaTheme="minorEastAsia"/>
                <w:b/>
                <w:bCs w:val="0"/>
                <w:color w:val="auto"/>
                <w:sz w:val="24"/>
                <w:szCs w:val="24"/>
                <w:highlight w:val="none"/>
                <w:lang w:eastAsia="zh-CN"/>
              </w:rPr>
              <w:t>保函原件”，单独放入一个信封中，并在信封外标明“投标保证金”字样（无须密封）。并在</w:t>
            </w:r>
            <w:r>
              <w:rPr>
                <w:rFonts w:hint="eastAsia" w:asciiTheme="minorEastAsia" w:hAnsiTheme="minorEastAsia" w:eastAsiaTheme="minorEastAsia"/>
                <w:b/>
                <w:bCs w:val="0"/>
                <w:color w:val="auto"/>
                <w:sz w:val="24"/>
                <w:szCs w:val="24"/>
                <w:highlight w:val="none"/>
                <w:lang w:val="en-US" w:eastAsia="zh-CN"/>
              </w:rPr>
              <w:t>递交文件时</w:t>
            </w:r>
            <w:r>
              <w:rPr>
                <w:rFonts w:hint="eastAsia" w:asciiTheme="minorEastAsia" w:hAnsiTheme="minorEastAsia" w:eastAsiaTheme="minorEastAsia"/>
                <w:b/>
                <w:bCs w:val="0"/>
                <w:color w:val="auto"/>
                <w:sz w:val="24"/>
                <w:szCs w:val="24"/>
                <w:highlight w:val="none"/>
                <w:lang w:eastAsia="zh-CN"/>
              </w:rPr>
              <w:t>与手持文件（法人资格证明书、法定代表人授权书、授权代表近含授权代表在投标前4个月内（不含投标当月）连续3个月由投标供应商缴纳社保证明材料）单独提交。同时在投标前2-3日发送至公共邮箱plag301zbcg4@163.com并电话通知采购机构，以备查验。</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缴纳截止时间：2025年  月  日9时00</w:t>
            </w:r>
          </w:p>
          <w:p>
            <w:pPr>
              <w:adjustRightInd w:val="0"/>
              <w:snapToGrid w:val="0"/>
              <w:spacing w:line="240" w:lineRule="auto"/>
              <w:ind w:left="240" w:hanging="240" w:hangingChars="100"/>
              <w:rPr>
                <w:rFonts w:hint="eastAsia" w:asciiTheme="minorEastAsia" w:hAnsiTheme="minorEastAsia" w:eastAsiaTheme="minorEastAsia"/>
                <w:bCs/>
                <w:color w:val="auto"/>
                <w:sz w:val="24"/>
                <w:szCs w:val="24"/>
                <w:highlight w:val="none"/>
                <w:lang w:eastAsia="zh-CN"/>
              </w:rPr>
            </w:pPr>
            <w:r>
              <w:rPr>
                <w:rFonts w:hint="eastAsia" w:asciiTheme="minorEastAsia" w:hAnsiTheme="minorEastAsia" w:eastAsiaTheme="minorEastAsia"/>
                <w:bCs/>
                <w:color w:val="auto"/>
                <w:sz w:val="24"/>
                <w:szCs w:val="24"/>
                <w:highlight w:val="none"/>
                <w:lang w:eastAsia="zh-CN"/>
              </w:rPr>
              <w:t>分: (本项目开标截止时间）</w:t>
            </w:r>
          </w:p>
          <w:p>
            <w:pPr>
              <w:adjustRightInd w:val="0"/>
              <w:snapToGrid w:val="0"/>
              <w:spacing w:line="240" w:lineRule="auto"/>
              <w:ind w:left="240" w:hanging="240" w:hangingChars="100"/>
              <w:rPr>
                <w:rFonts w:hint="default" w:ascii="宋体" w:hAnsi="宋体" w:cs="宋体"/>
                <w:bCs/>
                <w:sz w:val="24"/>
                <w:lang w:val="en-US"/>
              </w:rPr>
            </w:pPr>
            <w:r>
              <w:rPr>
                <w:rFonts w:hint="eastAsia" w:asciiTheme="minorEastAsia" w:hAnsiTheme="minorEastAsia" w:eastAsiaTheme="minorEastAsia"/>
                <w:bCs/>
                <w:color w:val="auto"/>
                <w:sz w:val="24"/>
                <w:szCs w:val="24"/>
                <w:highlight w:val="none"/>
                <w:lang w:eastAsia="zh-CN"/>
              </w:rPr>
              <w:t>要求见专用文件附件12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30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11</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投标开始和截止时间及地点、方式</w:t>
            </w:r>
          </w:p>
        </w:tc>
        <w:tc>
          <w:tcPr>
            <w:tcW w:w="4566" w:type="dxa"/>
            <w:gridSpan w:val="2"/>
            <w:vAlign w:val="center"/>
          </w:tcPr>
          <w:p>
            <w:pPr>
              <w:shd w:val="clear" w:fill="FFFF00"/>
              <w:tabs>
                <w:tab w:val="left" w:pos="888"/>
              </w:tabs>
              <w:spacing w:line="360" w:lineRule="exact"/>
              <w:rPr>
                <w:rFonts w:ascii="宋体" w:hAnsi="宋体"/>
                <w:sz w:val="24"/>
              </w:rPr>
            </w:pPr>
            <w:r>
              <w:rPr>
                <w:rFonts w:hint="eastAsia" w:ascii="宋体" w:hAnsi="宋体"/>
                <w:sz w:val="24"/>
              </w:rPr>
              <w:t>投标开始时间：</w:t>
            </w:r>
            <w:r>
              <w:rPr>
                <w:rFonts w:hint="eastAsia" w:ascii="宋体" w:hAnsi="宋体"/>
                <w:sz w:val="24"/>
                <w:u w:val="single"/>
              </w:rPr>
              <w:t>202</w:t>
            </w:r>
            <w:r>
              <w:rPr>
                <w:rFonts w:hint="eastAsia" w:ascii="宋体" w:hAnsi="宋体"/>
                <w:sz w:val="24"/>
                <w:u w:val="single"/>
                <w:lang w:val="en-US" w:eastAsia="zh-CN"/>
              </w:rPr>
              <w:t>5</w:t>
            </w:r>
            <w:r>
              <w:rPr>
                <w:rFonts w:hint="eastAsia" w:ascii="宋体" w:hAnsi="宋体"/>
                <w:sz w:val="24"/>
              </w:rPr>
              <w:t>年</w:t>
            </w:r>
            <w:r>
              <w:rPr>
                <w:rFonts w:hint="eastAsia" w:ascii="宋体" w:hAnsi="宋体"/>
                <w:sz w:val="24"/>
                <w:u w:val="single"/>
                <w:lang w:val="en-US" w:eastAsia="zh-CN"/>
              </w:rPr>
              <w:t xml:space="preserve"> 4 </w:t>
            </w:r>
            <w:r>
              <w:rPr>
                <w:rFonts w:hint="eastAsia" w:ascii="宋体" w:hAnsi="宋体"/>
                <w:sz w:val="24"/>
              </w:rPr>
              <w:t>月</w:t>
            </w:r>
            <w:r>
              <w:rPr>
                <w:rFonts w:hint="eastAsia" w:ascii="宋体" w:hAnsi="宋体"/>
                <w:sz w:val="24"/>
                <w:u w:val="single"/>
                <w:lang w:val="en-US" w:eastAsia="zh-CN"/>
              </w:rPr>
              <w:t xml:space="preserve"> 23 </w:t>
            </w:r>
            <w:r>
              <w:rPr>
                <w:rFonts w:hint="eastAsia" w:ascii="宋体" w:hAnsi="宋体"/>
                <w:sz w:val="24"/>
              </w:rPr>
              <w:t>日</w:t>
            </w:r>
            <w:r>
              <w:rPr>
                <w:rFonts w:hint="eastAsia" w:ascii="宋体" w:hAnsi="宋体"/>
                <w:sz w:val="24"/>
                <w:u w:val="single"/>
              </w:rPr>
              <w:t>8</w:t>
            </w:r>
            <w:r>
              <w:rPr>
                <w:rFonts w:hint="eastAsia" w:ascii="宋体" w:hAnsi="宋体"/>
                <w:sz w:val="24"/>
              </w:rPr>
              <w:t>时</w:t>
            </w:r>
            <w:r>
              <w:rPr>
                <w:rFonts w:hint="eastAsia" w:ascii="宋体" w:hAnsi="宋体"/>
                <w:sz w:val="24"/>
                <w:u w:val="single"/>
                <w:lang w:val="en-US" w:eastAsia="zh-CN"/>
              </w:rPr>
              <w:t>3</w:t>
            </w:r>
            <w:r>
              <w:rPr>
                <w:rFonts w:hint="eastAsia" w:ascii="宋体" w:hAnsi="宋体"/>
                <w:sz w:val="24"/>
                <w:u w:val="single"/>
              </w:rPr>
              <w:t>0</w:t>
            </w:r>
            <w:r>
              <w:rPr>
                <w:rFonts w:hint="eastAsia" w:ascii="宋体" w:hAnsi="宋体"/>
                <w:sz w:val="24"/>
              </w:rPr>
              <w:t>分。</w:t>
            </w:r>
          </w:p>
          <w:p>
            <w:pPr>
              <w:shd w:val="clear" w:fill="FFFF00"/>
              <w:tabs>
                <w:tab w:val="left" w:pos="888"/>
              </w:tabs>
              <w:spacing w:line="360" w:lineRule="exact"/>
              <w:rPr>
                <w:rFonts w:ascii="宋体" w:hAnsi="宋体"/>
                <w:sz w:val="24"/>
              </w:rPr>
            </w:pPr>
            <w:r>
              <w:rPr>
                <w:rFonts w:hint="eastAsia" w:ascii="宋体" w:hAnsi="宋体"/>
                <w:sz w:val="24"/>
              </w:rPr>
              <w:t>投标截止时间：</w:t>
            </w:r>
            <w:r>
              <w:rPr>
                <w:rFonts w:hint="eastAsia" w:ascii="宋体" w:hAnsi="宋体"/>
                <w:sz w:val="24"/>
                <w:u w:val="single"/>
              </w:rPr>
              <w:t>2024</w:t>
            </w:r>
            <w:r>
              <w:rPr>
                <w:rFonts w:hint="eastAsia" w:ascii="宋体" w:hAnsi="宋体"/>
                <w:sz w:val="24"/>
              </w:rPr>
              <w:t>年</w:t>
            </w:r>
            <w:r>
              <w:rPr>
                <w:rFonts w:hint="eastAsia" w:ascii="宋体" w:hAnsi="宋体"/>
                <w:sz w:val="24"/>
                <w:u w:val="single"/>
                <w:lang w:val="en-US" w:eastAsia="zh-CN"/>
              </w:rPr>
              <w:t xml:space="preserve"> 4 </w:t>
            </w:r>
            <w:r>
              <w:rPr>
                <w:rFonts w:hint="eastAsia" w:ascii="宋体" w:hAnsi="宋体"/>
                <w:sz w:val="24"/>
              </w:rPr>
              <w:t>月</w:t>
            </w:r>
            <w:r>
              <w:rPr>
                <w:rFonts w:hint="eastAsia" w:ascii="宋体" w:hAnsi="宋体"/>
                <w:sz w:val="24"/>
                <w:u w:val="single"/>
                <w:lang w:val="en-US" w:eastAsia="zh-CN"/>
              </w:rPr>
              <w:t xml:space="preserve"> 23 </w:t>
            </w:r>
            <w:r>
              <w:rPr>
                <w:rFonts w:hint="eastAsia" w:ascii="宋体" w:hAnsi="宋体"/>
                <w:sz w:val="24"/>
              </w:rPr>
              <w:t>日</w:t>
            </w:r>
            <w:r>
              <w:rPr>
                <w:rFonts w:hint="eastAsia" w:ascii="宋体" w:hAnsi="宋体"/>
                <w:sz w:val="24"/>
                <w:u w:val="single"/>
              </w:rPr>
              <w:t>9</w:t>
            </w:r>
            <w:r>
              <w:rPr>
                <w:rFonts w:hint="eastAsia" w:ascii="宋体" w:hAnsi="宋体"/>
                <w:sz w:val="24"/>
              </w:rPr>
              <w:t>时</w:t>
            </w:r>
            <w:r>
              <w:rPr>
                <w:rFonts w:hint="eastAsia" w:ascii="宋体" w:hAnsi="宋体"/>
                <w:sz w:val="24"/>
                <w:u w:val="single"/>
              </w:rPr>
              <w:t>00</w:t>
            </w:r>
            <w:r>
              <w:rPr>
                <w:rFonts w:hint="eastAsia" w:ascii="宋体" w:hAnsi="宋体"/>
                <w:sz w:val="24"/>
              </w:rPr>
              <w:t>分。</w:t>
            </w:r>
          </w:p>
          <w:p>
            <w:pPr>
              <w:tabs>
                <w:tab w:val="left" w:pos="888"/>
              </w:tabs>
              <w:spacing w:line="360" w:lineRule="exact"/>
              <w:rPr>
                <w:rFonts w:ascii="宋体" w:hAnsi="宋体"/>
                <w:sz w:val="24"/>
              </w:rPr>
            </w:pPr>
            <w:r>
              <w:rPr>
                <w:rFonts w:hint="eastAsia" w:ascii="宋体" w:hAnsi="宋体"/>
                <w:sz w:val="24"/>
              </w:rPr>
              <w:t>投标地点：</w:t>
            </w:r>
            <w:r>
              <w:rPr>
                <w:rFonts w:hint="eastAsia" w:ascii="宋体" w:hAnsi="宋体"/>
                <w:sz w:val="24"/>
                <w:u w:val="single"/>
              </w:rPr>
              <w:t>复兴路28号门诊楼M层招标采购科开标室</w:t>
            </w:r>
            <w:r>
              <w:rPr>
                <w:rFonts w:hint="eastAsia" w:ascii="宋体" w:hAnsi="宋体"/>
                <w:sz w:val="24"/>
              </w:rPr>
              <w:t>。</w:t>
            </w:r>
          </w:p>
          <w:p>
            <w:pPr>
              <w:adjustRightInd w:val="0"/>
              <w:snapToGrid w:val="0"/>
              <w:spacing w:line="360" w:lineRule="exact"/>
              <w:rPr>
                <w:rFonts w:ascii="宋体" w:hAnsi="宋体" w:cs="宋体"/>
                <w:bCs/>
                <w:sz w:val="24"/>
              </w:rPr>
            </w:pPr>
            <w:r>
              <w:rPr>
                <w:rFonts w:hint="eastAsia" w:ascii="宋体" w:hAnsi="宋体"/>
                <w:sz w:val="24"/>
              </w:rPr>
              <w:t>投标方式：由投标供应商法定代表人或授权代表现场提交投标文件，不接受邮寄等其他方式。</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第1</w:t>
            </w:r>
            <w:r>
              <w:rPr>
                <w:rFonts w:ascii="宋体" w:hAnsi="宋体" w:cs="宋体"/>
                <w:bCs/>
                <w:sz w:val="24"/>
              </w:rPr>
              <w:t>0.1</w:t>
            </w:r>
            <w:r>
              <w:rPr>
                <w:rFonts w:hint="eastAsia" w:ascii="宋体" w:hAnsi="宋体" w:cs="宋体"/>
                <w:bCs/>
                <w:sz w:val="24"/>
              </w:rPr>
              <w:t>条和</w:t>
            </w:r>
          </w:p>
          <w:p>
            <w:pPr>
              <w:adjustRightInd w:val="0"/>
              <w:snapToGrid w:val="0"/>
              <w:spacing w:line="360" w:lineRule="exact"/>
              <w:rPr>
                <w:rFonts w:ascii="宋体" w:hAnsi="宋体" w:cs="宋体"/>
                <w:bCs/>
                <w:sz w:val="24"/>
              </w:rPr>
            </w:pPr>
            <w:r>
              <w:rPr>
                <w:rFonts w:hint="eastAsia" w:ascii="宋体" w:hAnsi="宋体" w:cs="宋体"/>
                <w:bCs/>
                <w:sz w:val="24"/>
              </w:rPr>
              <w:t>第18.</w:t>
            </w:r>
            <w:r>
              <w:rPr>
                <w:rFonts w:ascii="宋体" w:hAnsi="宋体" w:cs="宋体"/>
                <w:bCs/>
                <w:sz w:val="24"/>
              </w:rPr>
              <w:t>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9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12</w:t>
            </w:r>
          </w:p>
        </w:tc>
        <w:tc>
          <w:tcPr>
            <w:tcW w:w="2272" w:type="dxa"/>
            <w:vAlign w:val="center"/>
          </w:tcPr>
          <w:p>
            <w:pPr>
              <w:spacing w:line="360" w:lineRule="exact"/>
              <w:rPr>
                <w:rFonts w:ascii="宋体" w:hAnsi="宋体" w:cs="宋体"/>
                <w:bCs/>
                <w:sz w:val="24"/>
              </w:rPr>
            </w:pPr>
            <w:r>
              <w:rPr>
                <w:rFonts w:hint="eastAsia" w:ascii="宋体" w:hAnsi="宋体" w:cs="宋体"/>
                <w:bCs/>
                <w:sz w:val="24"/>
              </w:rPr>
              <w:t>开标时间及地点</w:t>
            </w:r>
          </w:p>
        </w:tc>
        <w:tc>
          <w:tcPr>
            <w:tcW w:w="4566" w:type="dxa"/>
            <w:gridSpan w:val="2"/>
            <w:vAlign w:val="center"/>
          </w:tcPr>
          <w:p>
            <w:pPr>
              <w:tabs>
                <w:tab w:val="left" w:pos="888"/>
              </w:tabs>
              <w:spacing w:line="360" w:lineRule="exact"/>
              <w:rPr>
                <w:rFonts w:ascii="宋体" w:hAnsi="宋体"/>
                <w:sz w:val="24"/>
              </w:rPr>
            </w:pPr>
            <w:r>
              <w:rPr>
                <w:rFonts w:hint="eastAsia" w:ascii="宋体" w:hAnsi="宋体"/>
                <w:sz w:val="24"/>
              </w:rPr>
              <w:t>开标时间：</w:t>
            </w:r>
            <w:r>
              <w:rPr>
                <w:rFonts w:hint="eastAsia" w:ascii="宋体" w:hAnsi="宋体"/>
                <w:sz w:val="24"/>
                <w:u w:val="single"/>
              </w:rPr>
              <w:t>202</w:t>
            </w:r>
            <w:r>
              <w:rPr>
                <w:rFonts w:hint="eastAsia" w:ascii="宋体" w:hAnsi="宋体"/>
                <w:sz w:val="24"/>
                <w:u w:val="single"/>
                <w:lang w:val="en-US" w:eastAsia="zh-CN"/>
              </w:rPr>
              <w:t>5</w:t>
            </w:r>
            <w:r>
              <w:rPr>
                <w:rFonts w:hint="eastAsia" w:ascii="宋体" w:hAnsi="宋体"/>
                <w:sz w:val="24"/>
              </w:rPr>
              <w:t>年</w:t>
            </w:r>
            <w:r>
              <w:rPr>
                <w:rFonts w:hint="eastAsia" w:ascii="宋体" w:hAnsi="宋体"/>
                <w:sz w:val="24"/>
                <w:lang w:val="en-US" w:eastAsia="zh-CN"/>
              </w:rPr>
              <w:t xml:space="preserve"> 4</w:t>
            </w:r>
            <w:r>
              <w:rPr>
                <w:rFonts w:hint="eastAsia" w:ascii="宋体" w:hAnsi="宋体"/>
                <w:sz w:val="24"/>
              </w:rPr>
              <w:t>月</w:t>
            </w:r>
            <w:r>
              <w:rPr>
                <w:rFonts w:hint="eastAsia" w:ascii="宋体" w:hAnsi="宋体"/>
                <w:sz w:val="24"/>
                <w:lang w:val="en-US" w:eastAsia="zh-CN"/>
              </w:rPr>
              <w:t xml:space="preserve"> 23 </w:t>
            </w:r>
            <w:r>
              <w:rPr>
                <w:rFonts w:hint="eastAsia" w:ascii="宋体" w:hAnsi="宋体"/>
                <w:sz w:val="24"/>
              </w:rPr>
              <w:t>日</w:t>
            </w:r>
            <w:r>
              <w:rPr>
                <w:rFonts w:hint="eastAsia" w:ascii="宋体" w:hAnsi="宋体"/>
                <w:sz w:val="24"/>
                <w:u w:val="single"/>
              </w:rPr>
              <w:t>9</w:t>
            </w:r>
            <w:r>
              <w:rPr>
                <w:rFonts w:hint="eastAsia" w:ascii="宋体" w:hAnsi="宋体"/>
                <w:sz w:val="24"/>
              </w:rPr>
              <w:t>时</w:t>
            </w:r>
            <w:r>
              <w:rPr>
                <w:rFonts w:hint="eastAsia" w:ascii="宋体" w:hAnsi="宋体"/>
                <w:sz w:val="24"/>
                <w:u w:val="single"/>
              </w:rPr>
              <w:t>00</w:t>
            </w:r>
            <w:r>
              <w:rPr>
                <w:rFonts w:hint="eastAsia" w:ascii="宋体" w:hAnsi="宋体"/>
                <w:sz w:val="24"/>
              </w:rPr>
              <w:t>分。</w:t>
            </w:r>
          </w:p>
          <w:p>
            <w:pPr>
              <w:adjustRightInd w:val="0"/>
              <w:snapToGrid w:val="0"/>
              <w:spacing w:line="360" w:lineRule="exact"/>
              <w:rPr>
                <w:rFonts w:ascii="宋体" w:hAnsi="宋体" w:cs="宋体"/>
                <w:bCs/>
                <w:sz w:val="24"/>
              </w:rPr>
            </w:pPr>
            <w:r>
              <w:rPr>
                <w:rFonts w:hint="eastAsia" w:ascii="宋体" w:hAnsi="宋体"/>
                <w:sz w:val="24"/>
              </w:rPr>
              <w:t>开标地点：</w:t>
            </w:r>
            <w:r>
              <w:rPr>
                <w:rFonts w:hint="eastAsia" w:ascii="宋体" w:hAnsi="宋体"/>
                <w:sz w:val="24"/>
                <w:u w:val="single"/>
              </w:rPr>
              <w:t>复兴路28号门诊楼M层招标采购科开标室</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81"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13</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资格性审查标准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本章附表1</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3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14</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符合性审查标准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本章附表2</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15</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商务评审标准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本章附表3</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第22.3条第（1）项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49"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16</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技术评审标准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本章附表4</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第22.3条第（2）项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6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17</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价格评审标准</w:t>
            </w:r>
          </w:p>
        </w:tc>
        <w:tc>
          <w:tcPr>
            <w:tcW w:w="4566" w:type="dxa"/>
            <w:gridSpan w:val="2"/>
            <w:vAlign w:val="center"/>
          </w:tcPr>
          <w:p>
            <w:pPr>
              <w:adjustRightInd w:val="0"/>
              <w:snapToGrid w:val="0"/>
              <w:spacing w:line="360" w:lineRule="exact"/>
              <w:rPr>
                <w:rFonts w:ascii="宋体" w:hAnsi="宋体" w:cs="宋体"/>
                <w:bCs/>
                <w:sz w:val="24"/>
              </w:rPr>
            </w:pPr>
            <w:r>
              <w:rPr>
                <w:rFonts w:hint="eastAsia" w:ascii="宋体" w:hAnsi="宋体" w:cs="宋体"/>
                <w:bCs/>
                <w:sz w:val="24"/>
              </w:rPr>
              <w:t>本章附表5</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第22.</w:t>
            </w:r>
            <w:r>
              <w:rPr>
                <w:rFonts w:ascii="宋体" w:hAnsi="宋体" w:cs="宋体"/>
                <w:bCs/>
                <w:sz w:val="24"/>
              </w:rPr>
              <w:t>3</w:t>
            </w:r>
            <w:r>
              <w:rPr>
                <w:rFonts w:hint="eastAsia" w:ascii="宋体" w:hAnsi="宋体" w:cs="宋体"/>
                <w:bCs/>
                <w:sz w:val="24"/>
              </w:rPr>
              <w:t>条第（3）项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18</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非实质性负偏离的项数</w:t>
            </w:r>
          </w:p>
        </w:tc>
        <w:tc>
          <w:tcPr>
            <w:tcW w:w="4566" w:type="dxa"/>
            <w:gridSpan w:val="2"/>
            <w:vAlign w:val="center"/>
          </w:tcPr>
          <w:p>
            <w:pPr>
              <w:widowControl/>
              <w:jc w:val="left"/>
              <w:rPr>
                <w:rFonts w:ascii="宋体" w:hAnsi="宋体" w:cs="宋体"/>
                <w:bCs/>
                <w:sz w:val="24"/>
              </w:rPr>
            </w:pPr>
            <w:r>
              <w:rPr>
                <w:rFonts w:hint="eastAsia" w:ascii="宋体" w:hAnsi="宋体" w:cs="宋体"/>
                <w:bCs/>
                <w:sz w:val="24"/>
              </w:rPr>
              <w:t>详见第六章“采购项目技术要求”</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7</w:t>
            </w:r>
            <w:r>
              <w:rPr>
                <w:rFonts w:hint="eastAsia" w:ascii="宋体" w:hAnsi="宋体" w:cs="宋体"/>
                <w:bCs/>
                <w:sz w:val="24"/>
              </w:rPr>
              <w:t>.</w:t>
            </w:r>
            <w:r>
              <w:rPr>
                <w:rFonts w:ascii="宋体" w:hAnsi="宋体" w:cs="宋体"/>
                <w:bCs/>
                <w:sz w:val="24"/>
              </w:rPr>
              <w:t>1</w:t>
            </w:r>
            <w:r>
              <w:rPr>
                <w:rFonts w:hint="eastAsia" w:ascii="宋体" w:hAnsi="宋体" w:cs="宋体"/>
                <w:bCs/>
                <w:sz w:val="24"/>
              </w:rPr>
              <w:t>条第（</w:t>
            </w:r>
            <w:r>
              <w:rPr>
                <w:rFonts w:ascii="宋体" w:hAnsi="宋体" w:cs="宋体"/>
                <w:bCs/>
                <w:sz w:val="24"/>
              </w:rPr>
              <w:t>2</w:t>
            </w:r>
            <w:r>
              <w:rPr>
                <w:rFonts w:hint="eastAsia" w:ascii="宋体" w:hAnsi="宋体" w:cs="宋体"/>
                <w:bCs/>
                <w:sz w:val="24"/>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26" w:hRule="atLeast"/>
          <w:jc w:val="center"/>
        </w:trPr>
        <w:tc>
          <w:tcPr>
            <w:tcW w:w="1002" w:type="dxa"/>
            <w:vMerge w:val="restart"/>
            <w:vAlign w:val="center"/>
          </w:tcPr>
          <w:p>
            <w:pPr>
              <w:adjustRightInd w:val="0"/>
              <w:snapToGrid w:val="0"/>
              <w:spacing w:line="360" w:lineRule="exact"/>
              <w:jc w:val="center"/>
              <w:rPr>
                <w:rFonts w:ascii="宋体" w:hAnsi="宋体" w:cs="宋体"/>
                <w:bCs/>
                <w:sz w:val="24"/>
              </w:rPr>
            </w:pPr>
            <w:r>
              <w:rPr>
                <w:rFonts w:ascii="宋体" w:hAnsi="宋体" w:cs="宋体"/>
                <w:bCs/>
                <w:sz w:val="24"/>
              </w:rPr>
              <w:t>19</w:t>
            </w:r>
          </w:p>
        </w:tc>
        <w:tc>
          <w:tcPr>
            <w:tcW w:w="2272" w:type="dxa"/>
            <w:vMerge w:val="restart"/>
            <w:vAlign w:val="center"/>
          </w:tcPr>
          <w:p>
            <w:pPr>
              <w:adjustRightInd w:val="0"/>
              <w:snapToGrid w:val="0"/>
              <w:spacing w:line="360" w:lineRule="exact"/>
              <w:rPr>
                <w:rFonts w:ascii="宋体" w:hAnsi="宋体" w:cs="宋体"/>
                <w:bCs/>
                <w:sz w:val="24"/>
              </w:rPr>
            </w:pPr>
            <w:r>
              <w:rPr>
                <w:rFonts w:hint="eastAsia" w:ascii="宋体" w:hAnsi="宋体" w:cs="宋体"/>
                <w:bCs/>
                <w:sz w:val="24"/>
              </w:rPr>
              <w:t>评审方法</w:t>
            </w:r>
          </w:p>
        </w:tc>
        <w:tc>
          <w:tcPr>
            <w:tcW w:w="4566" w:type="dxa"/>
            <w:gridSpan w:val="2"/>
            <w:vAlign w:val="center"/>
          </w:tcPr>
          <w:p>
            <w:pPr>
              <w:widowControl/>
              <w:adjustRightInd w:val="0"/>
              <w:snapToGrid w:val="0"/>
              <w:spacing w:beforeLines="0" w:afterLines="0" w:line="360" w:lineRule="exact"/>
              <w:jc w:val="left"/>
              <w:rPr>
                <w:rFonts w:hint="default" w:ascii="宋体" w:hAnsi="宋体" w:eastAsia="宋体"/>
                <w:color w:val="auto"/>
                <w:sz w:val="24"/>
              </w:rPr>
            </w:pPr>
            <w:r>
              <w:rPr>
                <w:rFonts w:hint="eastAsia" w:ascii="宋体" w:hAnsi="宋体" w:cs="宋体"/>
                <w:bCs/>
                <w:sz w:val="24"/>
                <w:lang w:eastAsia="zh-CN"/>
              </w:rPr>
              <w:t>☑</w:t>
            </w:r>
            <w:r>
              <w:rPr>
                <w:rFonts w:hint="eastAsia" w:ascii="宋体" w:hAnsi="宋体" w:cs="宋体"/>
                <w:bCs/>
                <w:sz w:val="24"/>
              </w:rPr>
              <w:t>综合评分法</w:t>
            </w:r>
            <w:r>
              <w:rPr>
                <w:rFonts w:hint="default" w:ascii="宋体" w:hAnsi="宋体" w:eastAsia="宋体"/>
                <w:color w:val="auto"/>
                <w:sz w:val="24"/>
              </w:rPr>
              <w:t>（价格</w:t>
            </w:r>
            <w:r>
              <w:rPr>
                <w:rFonts w:hint="default" w:ascii="宋体" w:hAnsi="宋体" w:eastAsia="宋体"/>
                <w:color w:val="auto"/>
                <w:sz w:val="24"/>
                <w:u w:val="single"/>
              </w:rPr>
              <w:t>40</w:t>
            </w:r>
            <w:r>
              <w:rPr>
                <w:rFonts w:hint="default" w:ascii="宋体" w:hAnsi="宋体" w:eastAsia="宋体"/>
                <w:color w:val="auto"/>
                <w:sz w:val="24"/>
              </w:rPr>
              <w:t>分，商务</w:t>
            </w:r>
            <w:r>
              <w:rPr>
                <w:rFonts w:hint="default" w:ascii="宋体" w:hAnsi="宋体" w:eastAsia="宋体"/>
                <w:color w:val="auto"/>
                <w:sz w:val="24"/>
                <w:u w:val="single"/>
              </w:rPr>
              <w:t>1</w:t>
            </w:r>
            <w:r>
              <w:rPr>
                <w:rFonts w:hint="eastAsia" w:ascii="宋体" w:hAnsi="宋体"/>
                <w:color w:val="auto"/>
                <w:sz w:val="24"/>
                <w:u w:val="single"/>
                <w:lang w:val="en-US" w:eastAsia="zh-CN"/>
              </w:rPr>
              <w:t>0</w:t>
            </w:r>
            <w:r>
              <w:rPr>
                <w:rFonts w:hint="default" w:ascii="宋体" w:hAnsi="宋体" w:eastAsia="宋体"/>
                <w:color w:val="auto"/>
                <w:sz w:val="24"/>
              </w:rPr>
              <w:t>分，技术</w:t>
            </w:r>
            <w:r>
              <w:rPr>
                <w:rFonts w:hint="eastAsia" w:ascii="宋体" w:hAnsi="宋体"/>
                <w:color w:val="auto"/>
                <w:sz w:val="24"/>
                <w:u w:val="single"/>
                <w:lang w:val="en-US" w:eastAsia="zh-CN"/>
              </w:rPr>
              <w:t>50</w:t>
            </w:r>
            <w:r>
              <w:rPr>
                <w:rFonts w:hint="default" w:ascii="宋体" w:hAnsi="宋体" w:eastAsia="宋体"/>
                <w:color w:val="auto"/>
                <w:sz w:val="24"/>
              </w:rPr>
              <w:t>分，满分</w:t>
            </w:r>
            <w:r>
              <w:rPr>
                <w:rFonts w:hint="default" w:ascii="宋体" w:hAnsi="宋体" w:eastAsia="宋体"/>
                <w:color w:val="auto"/>
                <w:sz w:val="24"/>
                <w:u w:val="single"/>
              </w:rPr>
              <w:t>100</w:t>
            </w:r>
            <w:r>
              <w:rPr>
                <w:rFonts w:hint="default" w:ascii="宋体" w:hAnsi="宋体" w:eastAsia="宋体"/>
                <w:color w:val="auto"/>
                <w:sz w:val="24"/>
              </w:rPr>
              <w:t>分）。</w:t>
            </w:r>
          </w:p>
          <w:p>
            <w:pPr>
              <w:widowControl/>
              <w:adjustRightInd w:val="0"/>
              <w:snapToGrid w:val="0"/>
              <w:spacing w:line="360" w:lineRule="exact"/>
              <w:jc w:val="left"/>
              <w:rPr>
                <w:rFonts w:hint="eastAsia"/>
              </w:rPr>
            </w:pPr>
            <w:r>
              <w:rPr>
                <w:rFonts w:hint="eastAsia" w:ascii="Times New Roman" w:eastAsia="宋体"/>
                <w:color w:val="auto"/>
                <w:kern w:val="2"/>
                <w:sz w:val="24"/>
                <w:szCs w:val="24"/>
                <w:highlight w:val="none"/>
              </w:rPr>
              <w:t>定标原则：投标文件满足招标</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实质性要求且综合得分最高的投标人为中标候选人。</w:t>
            </w:r>
          </w:p>
          <w:p>
            <w:pPr>
              <w:pStyle w:val="17"/>
              <w:rPr>
                <w:rFonts w:hint="eastAsia"/>
              </w:rPr>
            </w:pPr>
            <w:r>
              <w:rPr>
                <w:rFonts w:hint="eastAsia" w:ascii="宋体" w:hAnsi="宋体" w:cs="宋体"/>
                <w:bCs/>
                <w:sz w:val="24"/>
              </w:rPr>
              <w:t>□经评审的最低价法</w:t>
            </w:r>
          </w:p>
        </w:tc>
        <w:tc>
          <w:tcPr>
            <w:tcW w:w="1724" w:type="dxa"/>
            <w:vAlign w:val="center"/>
          </w:tcPr>
          <w:p>
            <w:pPr>
              <w:widowControl/>
              <w:adjustRightInd w:val="0"/>
              <w:snapToGrid w:val="0"/>
              <w:spacing w:line="360" w:lineRule="exact"/>
              <w:jc w:val="left"/>
              <w:rPr>
                <w:rFonts w:hint="eastAsia" w:ascii="宋体" w:hAnsi="宋体" w:cs="宋体"/>
                <w:bCs/>
                <w:sz w:val="24"/>
              </w:rPr>
            </w:pPr>
            <w:r>
              <w:rPr>
                <w:rFonts w:hint="eastAsia" w:ascii="宋体" w:hAnsi="宋体" w:cs="宋体"/>
                <w:bCs/>
                <w:sz w:val="24"/>
              </w:rPr>
              <w:t>第21.2条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0" w:hRule="atLeast"/>
          <w:jc w:val="center"/>
        </w:trPr>
        <w:tc>
          <w:tcPr>
            <w:tcW w:w="1002" w:type="dxa"/>
            <w:vMerge w:val="continue"/>
            <w:vAlign w:val="center"/>
          </w:tcPr>
          <w:p>
            <w:pPr>
              <w:widowControl/>
              <w:adjustRightInd w:val="0"/>
              <w:snapToGrid w:val="0"/>
              <w:spacing w:line="360" w:lineRule="exact"/>
              <w:jc w:val="left"/>
            </w:pPr>
          </w:p>
        </w:tc>
        <w:tc>
          <w:tcPr>
            <w:tcW w:w="2272" w:type="dxa"/>
            <w:vMerge w:val="continue"/>
            <w:vAlign w:val="center"/>
          </w:tcPr>
          <w:p>
            <w:pPr>
              <w:widowControl/>
              <w:adjustRightInd w:val="0"/>
              <w:snapToGrid w:val="0"/>
              <w:spacing w:line="360" w:lineRule="exact"/>
              <w:jc w:val="left"/>
            </w:pPr>
          </w:p>
        </w:tc>
        <w:tc>
          <w:tcPr>
            <w:tcW w:w="2250" w:type="dxa"/>
            <w:vAlign w:val="center"/>
          </w:tcPr>
          <w:p>
            <w:pPr>
              <w:widowControl/>
              <w:adjustRightInd w:val="0"/>
              <w:snapToGrid w:val="0"/>
              <w:spacing w:line="360" w:lineRule="exact"/>
              <w:jc w:val="left"/>
            </w:pPr>
            <w:r>
              <w:rPr>
                <w:rFonts w:hint="eastAsia" w:ascii="宋体" w:hAnsi="宋体" w:cs="宋体"/>
                <w:bCs/>
                <w:sz w:val="24"/>
              </w:rPr>
              <w:t>□质量优先法</w:t>
            </w:r>
          </w:p>
        </w:tc>
        <w:tc>
          <w:tcPr>
            <w:tcW w:w="2316"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□技术得分达到</w:t>
            </w:r>
          </w:p>
          <w:p>
            <w:pPr>
              <w:adjustRightInd w:val="0"/>
              <w:snapToGrid w:val="0"/>
              <w:spacing w:line="360" w:lineRule="exact"/>
              <w:rPr>
                <w:rFonts w:ascii="宋体" w:hAnsi="宋体" w:cs="宋体"/>
                <w:bCs/>
                <w:sz w:val="24"/>
              </w:rPr>
            </w:pPr>
            <w:r>
              <w:rPr>
                <w:rFonts w:ascii="宋体" w:hAnsi="宋体" w:cs="宋体"/>
                <w:bCs/>
                <w:sz w:val="24"/>
                <w:u w:val="single"/>
              </w:rPr>
              <w:t xml:space="preserve">     </w:t>
            </w:r>
            <w:r>
              <w:rPr>
                <w:rFonts w:hint="eastAsia" w:ascii="宋体" w:hAnsi="宋体" w:cs="宋体"/>
                <w:bCs/>
                <w:sz w:val="24"/>
              </w:rPr>
              <w:t>分以上。</w:t>
            </w:r>
          </w:p>
          <w:p>
            <w:pPr>
              <w:widowControl/>
              <w:adjustRightInd w:val="0"/>
              <w:snapToGrid w:val="0"/>
              <w:spacing w:line="360" w:lineRule="exact"/>
              <w:jc w:val="left"/>
            </w:pPr>
            <w:r>
              <w:rPr>
                <w:rFonts w:hint="eastAsia" w:ascii="宋体" w:hAnsi="宋体" w:cs="宋体"/>
                <w:bCs/>
                <w:sz w:val="24"/>
              </w:rPr>
              <w:t>□技术得分达到前</w:t>
            </w:r>
            <w:r>
              <w:rPr>
                <w:rFonts w:ascii="宋体" w:hAnsi="宋体" w:cs="宋体"/>
                <w:bCs/>
                <w:sz w:val="24"/>
                <w:u w:val="single"/>
              </w:rPr>
              <w:t xml:space="preserve">     </w:t>
            </w:r>
            <w:r>
              <w:rPr>
                <w:rFonts w:hint="eastAsia" w:ascii="宋体" w:hAnsi="宋体" w:cs="宋体"/>
                <w:bCs/>
                <w:sz w:val="24"/>
              </w:rPr>
              <w:t>名。</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21.2条</w:t>
            </w:r>
            <w:r>
              <w:rPr>
                <w:rFonts w:hint="eastAsia" w:ascii="宋体" w:hAnsi="宋体" w:cs="宋体"/>
                <w:bCs/>
                <w:sz w:val="24"/>
              </w:rPr>
              <w:t>和</w:t>
            </w:r>
          </w:p>
          <w:p>
            <w:pPr>
              <w:widowControl/>
              <w:adjustRightInd w:val="0"/>
              <w:snapToGrid w:val="0"/>
              <w:spacing w:line="360" w:lineRule="exact"/>
              <w:jc w:val="left"/>
            </w:pPr>
            <w:r>
              <w:rPr>
                <w:rFonts w:hint="eastAsia" w:ascii="宋体" w:hAnsi="宋体" w:cs="宋体"/>
                <w:bCs/>
                <w:sz w:val="24"/>
              </w:rPr>
              <w:t>第2</w:t>
            </w:r>
            <w:r>
              <w:rPr>
                <w:rFonts w:ascii="宋体" w:hAnsi="宋体" w:cs="宋体"/>
                <w:bCs/>
                <w:sz w:val="24"/>
              </w:rPr>
              <w:t>9.1</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05"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20</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样品评审方法（本项目不适用）</w:t>
            </w:r>
          </w:p>
        </w:tc>
        <w:tc>
          <w:tcPr>
            <w:tcW w:w="4566" w:type="dxa"/>
            <w:gridSpan w:val="2"/>
            <w:vAlign w:val="center"/>
          </w:tcPr>
          <w:p>
            <w:pPr>
              <w:pStyle w:val="17"/>
              <w:spacing w:after="0" w:line="360" w:lineRule="exact"/>
              <w:rPr>
                <w:rFonts w:ascii="宋体" w:hAnsi="宋体"/>
                <w:sz w:val="24"/>
              </w:rPr>
            </w:pPr>
            <w:r>
              <w:rPr>
                <w:rFonts w:hint="eastAsia"/>
                <w:lang w:val="en-US" w:eastAsia="zh-CN"/>
              </w:rPr>
              <w:t>/</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3</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21</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相同品牌供应商得分或报价相同的规定</w:t>
            </w:r>
          </w:p>
        </w:tc>
        <w:tc>
          <w:tcPr>
            <w:tcW w:w="4566" w:type="dxa"/>
            <w:gridSpan w:val="2"/>
            <w:vAlign w:val="center"/>
          </w:tcPr>
          <w:p>
            <w:pPr>
              <w:adjustRightInd w:val="0"/>
              <w:snapToGrid w:val="0"/>
              <w:spacing w:line="360" w:lineRule="exact"/>
              <w:rPr>
                <w:rFonts w:hint="eastAsia" w:ascii="宋体" w:hAnsi="宋体" w:eastAsia="宋体" w:cs="宋体"/>
                <w:bCs/>
                <w:sz w:val="24"/>
                <w:lang w:val="en-US" w:eastAsia="zh-CN"/>
              </w:rPr>
            </w:pPr>
            <w:r>
              <w:rPr>
                <w:rFonts w:hint="default" w:ascii="宋体" w:hAnsi="宋体" w:eastAsia="宋体"/>
                <w:color w:val="auto"/>
                <w:sz w:val="24"/>
              </w:rPr>
              <w:t>总得分相同的，按照技术评审得分由高到低进行排序；技术评审得分也相同的，按照报价由低到高进行排序。技术评审得分和报价均相同的，按照专用文件规定的方式确定预中标供应商。文件未明确的，采取随机抽取方式确定。</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4</w:t>
            </w:r>
            <w:r>
              <w:rPr>
                <w:rFonts w:hint="eastAsia" w:ascii="宋体" w:hAnsi="宋体" w:cs="宋体"/>
                <w:bCs/>
                <w:sz w:val="24"/>
              </w:rPr>
              <w:t>条第（1）项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22</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核心产品的规定</w:t>
            </w:r>
          </w:p>
        </w:tc>
        <w:tc>
          <w:tcPr>
            <w:tcW w:w="4566" w:type="dxa"/>
            <w:gridSpan w:val="2"/>
            <w:vAlign w:val="center"/>
          </w:tcPr>
          <w:p>
            <w:pPr>
              <w:adjustRightInd w:val="0"/>
              <w:snapToGrid w:val="0"/>
              <w:spacing w:line="360" w:lineRule="exact"/>
              <w:rPr>
                <w:rFonts w:hint="eastAsia" w:ascii="宋体" w:hAnsi="宋体" w:eastAsia="宋体" w:cs="宋体"/>
                <w:bCs/>
                <w:sz w:val="24"/>
                <w:lang w:eastAsia="zh-CN"/>
              </w:rPr>
            </w:pPr>
            <w:r>
              <w:rPr>
                <w:rFonts w:hint="eastAsia" w:ascii="宋体" w:hAnsi="宋体"/>
                <w:color w:val="auto"/>
                <w:sz w:val="24"/>
                <w:highlight w:val="yellow"/>
                <w:shd w:val="clear" w:fill="FFFF00"/>
                <w:lang w:val="en-US" w:eastAsia="zh-CN"/>
              </w:rPr>
              <w:t>/</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第2</w:t>
            </w:r>
            <w:r>
              <w:rPr>
                <w:rFonts w:ascii="宋体" w:hAnsi="宋体" w:cs="宋体"/>
                <w:bCs/>
                <w:sz w:val="24"/>
              </w:rPr>
              <w:t>9</w:t>
            </w:r>
            <w:r>
              <w:rPr>
                <w:rFonts w:hint="eastAsia" w:ascii="宋体" w:hAnsi="宋体" w:cs="宋体"/>
                <w:bCs/>
                <w:sz w:val="24"/>
              </w:rPr>
              <w:t>.</w:t>
            </w:r>
            <w:r>
              <w:rPr>
                <w:rFonts w:ascii="宋体" w:hAnsi="宋体" w:cs="宋体"/>
                <w:bCs/>
                <w:sz w:val="24"/>
              </w:rPr>
              <w:t>4</w:t>
            </w:r>
            <w:r>
              <w:rPr>
                <w:rFonts w:hint="eastAsia" w:ascii="宋体" w:hAnsi="宋体" w:cs="宋体"/>
                <w:bCs/>
                <w:sz w:val="24"/>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23</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质疑受理单位及联系方式</w:t>
            </w:r>
          </w:p>
        </w:tc>
        <w:tc>
          <w:tcPr>
            <w:tcW w:w="4566" w:type="dxa"/>
            <w:gridSpan w:val="2"/>
            <w:vAlign w:val="center"/>
          </w:tcPr>
          <w:p>
            <w:pPr>
              <w:adjustRightInd w:val="0"/>
              <w:snapToGrid w:val="0"/>
              <w:spacing w:line="360" w:lineRule="exact"/>
              <w:rPr>
                <w:rFonts w:ascii="宋体" w:hAnsi="宋体" w:cs="宋体"/>
                <w:bCs/>
                <w:szCs w:val="21"/>
              </w:rPr>
            </w:pPr>
            <w:r>
              <w:rPr>
                <w:rFonts w:hint="eastAsia" w:ascii="宋体" w:hAnsi="宋体" w:cs="宋体"/>
                <w:bCs/>
                <w:szCs w:val="21"/>
              </w:rPr>
              <w:t>受理单位：</w:t>
            </w:r>
            <w:r>
              <w:rPr>
                <w:rFonts w:hint="eastAsia" w:ascii="宋体" w:hAnsi="宋体" w:cs="宋体"/>
                <w:bCs/>
                <w:szCs w:val="21"/>
                <w:u w:val="single"/>
              </w:rPr>
              <w:t>招标采购科</w:t>
            </w:r>
          </w:p>
          <w:p>
            <w:pPr>
              <w:adjustRightInd w:val="0"/>
              <w:snapToGrid w:val="0"/>
              <w:spacing w:line="360" w:lineRule="exact"/>
              <w:rPr>
                <w:rFonts w:ascii="宋体" w:hAnsi="宋体" w:cs="宋体"/>
                <w:bCs/>
                <w:szCs w:val="21"/>
                <w:u w:val="single"/>
              </w:rPr>
            </w:pPr>
            <w:r>
              <w:rPr>
                <w:rFonts w:hint="eastAsia" w:ascii="宋体" w:hAnsi="宋体" w:cs="宋体"/>
                <w:bCs/>
                <w:szCs w:val="21"/>
              </w:rPr>
              <w:t>联系人：</w:t>
            </w:r>
            <w:r>
              <w:rPr>
                <w:rFonts w:hint="eastAsia" w:ascii="宋体" w:hAnsi="宋体" w:cs="宋体"/>
                <w:bCs/>
                <w:szCs w:val="21"/>
                <w:u w:val="single"/>
                <w:lang w:val="zh-CN"/>
              </w:rPr>
              <w:t>赵老师，宋老师</w:t>
            </w:r>
          </w:p>
          <w:p>
            <w:pPr>
              <w:adjustRightInd w:val="0"/>
              <w:snapToGrid w:val="0"/>
              <w:spacing w:line="360" w:lineRule="exact"/>
              <w:rPr>
                <w:rFonts w:ascii="宋体" w:hAnsi="宋体" w:cs="宋体"/>
                <w:bCs/>
                <w:sz w:val="24"/>
              </w:rPr>
            </w:pPr>
            <w:r>
              <w:rPr>
                <w:rFonts w:hint="eastAsia" w:ascii="宋体" w:hAnsi="宋体" w:cs="宋体"/>
                <w:bCs/>
                <w:szCs w:val="21"/>
              </w:rPr>
              <w:t>联系方式：</w:t>
            </w:r>
            <w:r>
              <w:rPr>
                <w:rFonts w:hint="eastAsia" w:ascii="宋体" w:hAnsi="宋体" w:cs="宋体"/>
                <w:bCs/>
                <w:szCs w:val="21"/>
                <w:u w:val="single"/>
              </w:rPr>
              <w:t xml:space="preserve"> 010-66935218、010-66</w:t>
            </w:r>
            <w:r>
              <w:rPr>
                <w:rFonts w:hint="eastAsia" w:ascii="宋体" w:hAnsi="宋体" w:cs="宋体"/>
                <w:bCs/>
                <w:szCs w:val="21"/>
                <w:u w:val="single"/>
                <w:lang w:val="zh-CN"/>
              </w:rPr>
              <w:t>939410</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42.4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24</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受理、处理投诉申请部门及联系方式</w:t>
            </w:r>
          </w:p>
        </w:tc>
        <w:tc>
          <w:tcPr>
            <w:tcW w:w="4566" w:type="dxa"/>
            <w:gridSpan w:val="2"/>
            <w:vAlign w:val="center"/>
          </w:tcPr>
          <w:p>
            <w:pPr>
              <w:adjustRightInd w:val="0"/>
              <w:snapToGrid w:val="0"/>
              <w:spacing w:line="360" w:lineRule="exact"/>
              <w:rPr>
                <w:rFonts w:ascii="宋体" w:hAnsi="宋体" w:cs="宋体"/>
                <w:bCs/>
                <w:szCs w:val="21"/>
                <w:u w:val="single"/>
              </w:rPr>
            </w:pPr>
            <w:r>
              <w:rPr>
                <w:rFonts w:hint="eastAsia" w:ascii="宋体" w:hAnsi="宋体" w:cs="宋体"/>
                <w:bCs/>
                <w:szCs w:val="21"/>
              </w:rPr>
              <w:t>处理部门：</w:t>
            </w:r>
            <w:r>
              <w:rPr>
                <w:rFonts w:hint="eastAsia" w:ascii="宋体" w:hAnsi="宋体" w:cs="宋体"/>
                <w:bCs/>
                <w:szCs w:val="21"/>
                <w:u w:val="single"/>
              </w:rPr>
              <w:t>解放军联勤保障部队战勤部采购计划处</w:t>
            </w:r>
          </w:p>
          <w:p>
            <w:pPr>
              <w:jc w:val="left"/>
              <w:rPr>
                <w:rFonts w:ascii="宋体" w:hAnsi="宋体" w:cs="宋体"/>
                <w:bCs/>
                <w:sz w:val="24"/>
              </w:rPr>
            </w:pPr>
            <w:r>
              <w:rPr>
                <w:rFonts w:hint="eastAsia" w:ascii="宋体" w:hAnsi="宋体" w:cs="宋体"/>
                <w:bCs/>
                <w:szCs w:val="21"/>
              </w:rPr>
              <w:t>联系人及联系方式：</w:t>
            </w:r>
            <w:r>
              <w:rPr>
                <w:rFonts w:hint="eastAsia" w:ascii="宋体" w:hAnsi="宋体" w:cs="宋体"/>
                <w:bCs/>
                <w:szCs w:val="21"/>
                <w:u w:val="single"/>
                <w:lang w:val="zh-CN"/>
              </w:rPr>
              <w:t>李助理027-59561222，杨助理027-59561225，罗助理：027-59561228</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43.4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002" w:type="dxa"/>
            <w:vAlign w:val="center"/>
          </w:tcPr>
          <w:p>
            <w:pPr>
              <w:adjustRightInd w:val="0"/>
              <w:snapToGrid w:val="0"/>
              <w:spacing w:line="360" w:lineRule="exact"/>
              <w:jc w:val="center"/>
              <w:rPr>
                <w:rFonts w:ascii="宋体" w:hAnsi="宋体" w:cs="宋体"/>
                <w:bCs/>
                <w:sz w:val="24"/>
              </w:rPr>
            </w:pPr>
            <w:r>
              <w:rPr>
                <w:rFonts w:ascii="宋体" w:hAnsi="宋体" w:cs="宋体"/>
                <w:bCs/>
                <w:sz w:val="24"/>
              </w:rPr>
              <w:t>25</w:t>
            </w:r>
          </w:p>
        </w:tc>
        <w:tc>
          <w:tcPr>
            <w:tcW w:w="2272"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受理、处理投诉复议申请部门及联系方式</w:t>
            </w:r>
          </w:p>
        </w:tc>
        <w:tc>
          <w:tcPr>
            <w:tcW w:w="4566" w:type="dxa"/>
            <w:gridSpan w:val="2"/>
            <w:vAlign w:val="center"/>
          </w:tcPr>
          <w:p>
            <w:pPr>
              <w:adjustRightInd w:val="0"/>
              <w:snapToGrid w:val="0"/>
              <w:spacing w:line="360" w:lineRule="exact"/>
              <w:rPr>
                <w:rFonts w:ascii="宋体" w:hAnsi="宋体" w:cs="宋体"/>
                <w:bCs/>
                <w:szCs w:val="21"/>
                <w:u w:val="single"/>
              </w:rPr>
            </w:pPr>
            <w:r>
              <w:rPr>
                <w:rFonts w:hint="eastAsia" w:ascii="宋体" w:hAnsi="宋体" w:cs="宋体"/>
                <w:bCs/>
                <w:szCs w:val="21"/>
              </w:rPr>
              <w:t>处理部门：</w:t>
            </w:r>
            <w:r>
              <w:rPr>
                <w:rFonts w:hint="eastAsia" w:ascii="宋体" w:hAnsi="宋体" w:cs="宋体"/>
                <w:bCs/>
                <w:szCs w:val="21"/>
                <w:u w:val="single"/>
              </w:rPr>
              <w:t xml:space="preserve"> 军委后勤保障部采购服务中心</w:t>
            </w:r>
          </w:p>
          <w:p>
            <w:pPr>
              <w:adjustRightInd w:val="0"/>
              <w:snapToGrid w:val="0"/>
              <w:spacing w:line="360" w:lineRule="exact"/>
              <w:rPr>
                <w:rFonts w:ascii="宋体" w:hAnsi="宋体" w:cs="宋体"/>
                <w:bCs/>
                <w:szCs w:val="21"/>
                <w:u w:val="single"/>
              </w:rPr>
            </w:pPr>
            <w:r>
              <w:rPr>
                <w:rFonts w:hint="eastAsia" w:ascii="宋体" w:hAnsi="宋体" w:cs="宋体"/>
                <w:bCs/>
                <w:szCs w:val="21"/>
              </w:rPr>
              <w:t>联系人：</w:t>
            </w:r>
            <w:r>
              <w:rPr>
                <w:rFonts w:hint="eastAsia" w:ascii="宋体" w:hAnsi="宋体" w:cs="宋体"/>
                <w:bCs/>
                <w:szCs w:val="21"/>
                <w:u w:val="single"/>
              </w:rPr>
              <w:t xml:space="preserve"> 李助理</w:t>
            </w:r>
          </w:p>
          <w:p>
            <w:pPr>
              <w:adjustRightInd w:val="0"/>
              <w:snapToGrid w:val="0"/>
              <w:spacing w:line="360" w:lineRule="exact"/>
            </w:pPr>
            <w:r>
              <w:rPr>
                <w:rFonts w:hint="eastAsia" w:ascii="宋体" w:hAnsi="宋体" w:cs="宋体"/>
                <w:bCs/>
                <w:szCs w:val="21"/>
              </w:rPr>
              <w:t>联系方式：</w:t>
            </w:r>
            <w:r>
              <w:rPr>
                <w:rFonts w:hint="eastAsia" w:ascii="宋体" w:hAnsi="宋体" w:cs="宋体"/>
                <w:bCs/>
                <w:szCs w:val="21"/>
                <w:u w:val="single"/>
              </w:rPr>
              <w:t xml:space="preserve"> 010-66945693</w:t>
            </w:r>
          </w:p>
        </w:tc>
        <w:tc>
          <w:tcPr>
            <w:tcW w:w="1724" w:type="dxa"/>
            <w:vAlign w:val="center"/>
          </w:tcPr>
          <w:p>
            <w:pPr>
              <w:adjustRightInd w:val="0"/>
              <w:snapToGrid w:val="0"/>
              <w:spacing w:line="360" w:lineRule="exact"/>
              <w:rPr>
                <w:rFonts w:ascii="宋体" w:hAnsi="宋体" w:cs="宋体"/>
                <w:bCs/>
                <w:sz w:val="24"/>
              </w:rPr>
            </w:pPr>
            <w:r>
              <w:rPr>
                <w:rFonts w:hint="eastAsia" w:ascii="宋体" w:hAnsi="宋体" w:cs="宋体"/>
                <w:bCs/>
                <w:sz w:val="24"/>
              </w:rPr>
              <w:t>第</w:t>
            </w:r>
            <w:r>
              <w:rPr>
                <w:rFonts w:ascii="宋体" w:hAnsi="宋体" w:cs="宋体"/>
                <w:bCs/>
                <w:sz w:val="24"/>
              </w:rPr>
              <w:t>44.4</w:t>
            </w:r>
            <w:r>
              <w:rPr>
                <w:rFonts w:hint="eastAsia" w:ascii="宋体" w:hAnsi="宋体" w:cs="宋体"/>
                <w:bCs/>
                <w:sz w:val="24"/>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1002" w:type="dxa"/>
            <w:vAlign w:val="center"/>
          </w:tcPr>
          <w:p>
            <w:pPr>
              <w:adjustRightInd w:val="0"/>
              <w:snapToGrid w:val="0"/>
              <w:spacing w:beforeLines="0" w:afterLines="0" w:line="360" w:lineRule="exact"/>
              <w:jc w:val="center"/>
              <w:rPr>
                <w:rFonts w:hint="eastAsia" w:ascii="宋体" w:hAnsi="宋体" w:eastAsia="宋体" w:cs="宋体"/>
                <w:bCs/>
                <w:sz w:val="22"/>
                <w:szCs w:val="22"/>
                <w:lang w:eastAsia="zh-CN"/>
              </w:rPr>
            </w:pPr>
            <w:r>
              <w:rPr>
                <w:rFonts w:hint="default" w:ascii="宋体" w:hAnsi="宋体" w:eastAsia="宋体"/>
                <w:sz w:val="22"/>
                <w:szCs w:val="22"/>
              </w:rPr>
              <w:t>2</w:t>
            </w:r>
            <w:r>
              <w:rPr>
                <w:rFonts w:hint="eastAsia" w:ascii="宋体" w:hAnsi="宋体"/>
                <w:sz w:val="22"/>
                <w:szCs w:val="22"/>
                <w:lang w:val="en-US" w:eastAsia="zh-CN"/>
              </w:rPr>
              <w:t>6</w:t>
            </w:r>
          </w:p>
        </w:tc>
        <w:tc>
          <w:tcPr>
            <w:tcW w:w="2272" w:type="dxa"/>
            <w:vAlign w:val="center"/>
          </w:tcPr>
          <w:p>
            <w:pPr>
              <w:adjustRightInd w:val="0"/>
              <w:snapToGrid w:val="0"/>
              <w:spacing w:beforeLines="0" w:afterLines="0" w:line="360" w:lineRule="exact"/>
              <w:rPr>
                <w:rFonts w:hint="eastAsia" w:ascii="宋体" w:hAnsi="宋体" w:cs="宋体"/>
                <w:bCs/>
                <w:sz w:val="22"/>
                <w:szCs w:val="22"/>
              </w:rPr>
            </w:pPr>
            <w:r>
              <w:rPr>
                <w:rFonts w:hint="default" w:ascii="宋体" w:hAnsi="宋体" w:eastAsia="宋体"/>
                <w:sz w:val="24"/>
                <w:szCs w:val="24"/>
              </w:rPr>
              <w:t>其他</w:t>
            </w:r>
          </w:p>
        </w:tc>
        <w:tc>
          <w:tcPr>
            <w:tcW w:w="4566" w:type="dxa"/>
            <w:gridSpan w:val="2"/>
            <w:vAlign w:val="center"/>
          </w:tcPr>
          <w:p>
            <w:pPr>
              <w:adjustRightInd w:val="0"/>
              <w:snapToGrid w:val="0"/>
              <w:spacing w:beforeLines="0" w:afterLines="0" w:line="400" w:lineRule="exact"/>
              <w:rPr>
                <w:rFonts w:hint="eastAsia" w:ascii="宋体" w:hAnsi="宋体" w:eastAsia="宋体" w:cs="宋体"/>
                <w:bCs/>
                <w:sz w:val="20"/>
                <w:szCs w:val="20"/>
                <w:lang w:eastAsia="zh-CN"/>
              </w:rPr>
            </w:pPr>
            <w:r>
              <w:rPr>
                <w:rFonts w:hint="default" w:ascii="宋体" w:hAnsi="宋体" w:eastAsia="宋体"/>
                <w:sz w:val="24"/>
                <w:szCs w:val="24"/>
              </w:rPr>
              <w:t>领取了本项目招标文件但于开标截止日期前决定最终放弃投标的投标人，请于开标截止日前</w:t>
            </w:r>
            <w:r>
              <w:rPr>
                <w:rFonts w:hint="default" w:ascii="宋体" w:hAnsi="宋体" w:eastAsia="宋体"/>
                <w:b/>
                <w:sz w:val="24"/>
                <w:szCs w:val="24"/>
              </w:rPr>
              <w:t>至少两个工作日</w:t>
            </w:r>
            <w:r>
              <w:rPr>
                <w:rFonts w:hint="default" w:ascii="宋体" w:hAnsi="宋体" w:eastAsia="宋体"/>
                <w:sz w:val="24"/>
                <w:szCs w:val="24"/>
              </w:rPr>
              <w:t>内将加盖投标人公章的纸质版弃标函原件递交给项目负责人</w:t>
            </w:r>
            <w:r>
              <w:rPr>
                <w:rFonts w:hint="eastAsia" w:ascii="宋体" w:hAnsi="宋体"/>
                <w:sz w:val="24"/>
                <w:szCs w:val="24"/>
                <w:lang w:eastAsia="zh-CN"/>
              </w:rPr>
              <w:t>。</w:t>
            </w:r>
          </w:p>
        </w:tc>
        <w:tc>
          <w:tcPr>
            <w:tcW w:w="1724" w:type="dxa"/>
            <w:vAlign w:val="center"/>
          </w:tcPr>
          <w:p>
            <w:pPr>
              <w:adjustRightInd w:val="0"/>
              <w:snapToGrid w:val="0"/>
              <w:spacing w:line="360" w:lineRule="exact"/>
              <w:rPr>
                <w:rFonts w:hint="eastAsia" w:ascii="宋体" w:hAnsi="宋体" w:cs="宋体"/>
                <w:bCs/>
                <w:sz w:val="24"/>
              </w:rPr>
            </w:pPr>
          </w:p>
        </w:tc>
      </w:tr>
    </w:tbl>
    <w:p>
      <w:bookmarkStart w:id="26" w:name="_Toc13270"/>
    </w:p>
    <w:p>
      <w:pPr>
        <w:pStyle w:val="17"/>
        <w:rPr>
          <w:rFonts w:eastAsia="黑体"/>
        </w:rPr>
      </w:pPr>
      <w:r>
        <w:br w:type="page"/>
      </w:r>
    </w:p>
    <w:p>
      <w:pPr>
        <w:pStyle w:val="5"/>
        <w:spacing w:beforeLines="50" w:afterLines="50" w:line="560" w:lineRule="exact"/>
        <w:rPr>
          <w:rFonts w:ascii="黑体" w:hAnsi="黑体"/>
          <w:b w:val="0"/>
          <w:sz w:val="28"/>
          <w:szCs w:val="28"/>
        </w:rPr>
      </w:pPr>
      <w:bookmarkStart w:id="27" w:name="_Toc128397962"/>
      <w:bookmarkStart w:id="28" w:name="_Toc130886991"/>
      <w:bookmarkStart w:id="29" w:name="_Toc127820556"/>
      <w:bookmarkStart w:id="30" w:name="_Toc130657984"/>
      <w:bookmarkStart w:id="31" w:name="_Toc130887492"/>
      <w:bookmarkStart w:id="32" w:name="_Toc132190626"/>
      <w:bookmarkStart w:id="33" w:name="_Toc130657530"/>
      <w:bookmarkStart w:id="34" w:name="_Toc128150126"/>
      <w:bookmarkStart w:id="35" w:name="_Toc128150770"/>
      <w:bookmarkStart w:id="36" w:name="_Toc128151019"/>
      <w:r>
        <w:rPr>
          <w:rFonts w:hint="eastAsia" w:ascii="黑体" w:hAnsi="黑体"/>
          <w:b w:val="0"/>
          <w:sz w:val="28"/>
          <w:szCs w:val="28"/>
        </w:rPr>
        <w:t>附表1 资格性审查表</w:t>
      </w:r>
      <w:bookmarkEnd w:id="26"/>
      <w:bookmarkEnd w:id="27"/>
      <w:bookmarkEnd w:id="28"/>
      <w:bookmarkEnd w:id="29"/>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资格性审查表</w:t>
      </w:r>
    </w:p>
    <w:p>
      <w:pPr>
        <w:spacing w:line="560" w:lineRule="exact"/>
        <w:rPr>
          <w:bCs/>
          <w:sz w:val="28"/>
          <w:szCs w:val="28"/>
          <w:u w:val="single"/>
        </w:rPr>
      </w:pPr>
      <w:r>
        <w:rPr>
          <w:rFonts w:hint="eastAsia"/>
          <w:bCs/>
          <w:sz w:val="28"/>
          <w:szCs w:val="28"/>
        </w:rPr>
        <w:t>项目名称：</w:t>
      </w:r>
      <w:r>
        <w:rPr>
          <w:rFonts w:hint="eastAsia"/>
          <w:bCs/>
          <w:sz w:val="28"/>
          <w:szCs w:val="28"/>
          <w:u w:val="single"/>
        </w:rPr>
        <w:t>血细胞分离机</w:t>
      </w:r>
      <w:r>
        <w:rPr>
          <w:rFonts w:hint="eastAsia"/>
          <w:bCs/>
          <w:sz w:val="28"/>
          <w:szCs w:val="28"/>
          <w:u w:val="none"/>
          <w:lang w:val="en-US" w:eastAsia="zh-CN"/>
        </w:rPr>
        <w:t xml:space="preserve">                   </w:t>
      </w:r>
      <w:r>
        <w:rPr>
          <w:rFonts w:hint="eastAsia"/>
          <w:bCs/>
          <w:sz w:val="28"/>
          <w:szCs w:val="28"/>
        </w:rPr>
        <w:t>项目编号：</w:t>
      </w:r>
      <w:r>
        <w:rPr>
          <w:rFonts w:hint="eastAsia"/>
          <w:bCs/>
          <w:sz w:val="28"/>
          <w:szCs w:val="28"/>
          <w:u w:val="single"/>
        </w:rPr>
        <w:t xml:space="preserve">2024-JQ06-W1634 </w:t>
      </w:r>
    </w:p>
    <w:tbl>
      <w:tblPr>
        <w:tblStyle w:val="42"/>
        <w:tblW w:w="9570" w:type="dxa"/>
        <w:jc w:val="center"/>
        <w:tblInd w:w="0" w:type="dxa"/>
        <w:tblLayout w:type="fixed"/>
        <w:tblCellMar>
          <w:top w:w="0" w:type="dxa"/>
          <w:left w:w="108" w:type="dxa"/>
          <w:bottom w:w="0" w:type="dxa"/>
          <w:right w:w="108" w:type="dxa"/>
        </w:tblCellMar>
      </w:tblPr>
      <w:tblGrid>
        <w:gridCol w:w="3590"/>
        <w:gridCol w:w="398"/>
        <w:gridCol w:w="737"/>
        <w:gridCol w:w="62"/>
        <w:gridCol w:w="1073"/>
        <w:gridCol w:w="77"/>
        <w:gridCol w:w="3633"/>
      </w:tblGrid>
      <w:tr>
        <w:tblPrEx>
          <w:tblLayout w:type="fixed"/>
          <w:tblCellMar>
            <w:top w:w="0" w:type="dxa"/>
            <w:left w:w="108" w:type="dxa"/>
            <w:bottom w:w="0" w:type="dxa"/>
            <w:right w:w="108" w:type="dxa"/>
          </w:tblCellMar>
        </w:tblPrEx>
        <w:trPr>
          <w:trHeight w:val="357" w:hRule="atLeast"/>
          <w:tblHeader/>
          <w:jc w:val="center"/>
        </w:trPr>
        <w:tc>
          <w:tcPr>
            <w:tcW w:w="398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审查项目</w:t>
            </w:r>
          </w:p>
        </w:tc>
        <w:tc>
          <w:tcPr>
            <w:tcW w:w="1949" w:type="dxa"/>
            <w:gridSpan w:val="4"/>
            <w:tcBorders>
              <w:top w:val="single" w:color="auto" w:sz="4" w:space="0"/>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是否合格</w:t>
            </w:r>
          </w:p>
        </w:tc>
        <w:tc>
          <w:tcPr>
            <w:tcW w:w="3633"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ascii="宋体" w:hAnsi="宋体" w:cs="宋体"/>
                <w:bCs/>
                <w:sz w:val="24"/>
              </w:rPr>
            </w:pPr>
            <w:r>
              <w:rPr>
                <w:rFonts w:hint="eastAsia" w:ascii="宋体" w:hAnsi="宋体" w:cs="宋体"/>
                <w:bCs/>
                <w:sz w:val="24"/>
              </w:rPr>
              <w:t>具体要求</w:t>
            </w:r>
          </w:p>
        </w:tc>
      </w:tr>
      <w:tr>
        <w:tblPrEx>
          <w:tblLayout w:type="fixed"/>
          <w:tblCellMar>
            <w:top w:w="0" w:type="dxa"/>
            <w:left w:w="108" w:type="dxa"/>
            <w:bottom w:w="0" w:type="dxa"/>
            <w:right w:w="108" w:type="dxa"/>
          </w:tblCellMar>
        </w:tblPrEx>
        <w:trPr>
          <w:trHeight w:val="968" w:hRule="exact"/>
          <w:tblHeader/>
          <w:jc w:val="center"/>
        </w:trPr>
        <w:tc>
          <w:tcPr>
            <w:tcW w:w="3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799" w:type="dxa"/>
            <w:gridSpan w:val="2"/>
            <w:tcBorders>
              <w:top w:val="nil"/>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投标</w:t>
            </w:r>
          </w:p>
          <w:p>
            <w:pPr>
              <w:widowControl/>
              <w:spacing w:line="276" w:lineRule="auto"/>
              <w:jc w:val="center"/>
              <w:rPr>
                <w:rFonts w:ascii="宋体" w:hAnsi="宋体" w:cs="宋体"/>
                <w:bCs/>
                <w:sz w:val="24"/>
              </w:rPr>
            </w:pPr>
            <w:r>
              <w:rPr>
                <w:rFonts w:hint="eastAsia" w:ascii="宋体" w:hAnsi="宋体" w:cs="宋体"/>
                <w:bCs/>
                <w:sz w:val="24"/>
              </w:rPr>
              <w:t>供应商</w:t>
            </w:r>
          </w:p>
        </w:tc>
        <w:tc>
          <w:tcPr>
            <w:tcW w:w="1150" w:type="dxa"/>
            <w:gridSpan w:val="2"/>
            <w:tcBorders>
              <w:top w:val="nil"/>
              <w:left w:val="nil"/>
              <w:bottom w:val="single" w:color="auto" w:sz="4" w:space="0"/>
              <w:right w:val="single" w:color="auto" w:sz="4" w:space="0"/>
            </w:tcBorders>
            <w:vAlign w:val="center"/>
          </w:tcPr>
          <w:p>
            <w:pPr>
              <w:widowControl/>
              <w:spacing w:line="276" w:lineRule="auto"/>
              <w:jc w:val="center"/>
              <w:rPr>
                <w:rFonts w:ascii="宋体" w:hAnsi="宋体" w:cs="宋体"/>
                <w:bCs/>
                <w:sz w:val="24"/>
              </w:rPr>
            </w:pPr>
            <w:r>
              <w:rPr>
                <w:rFonts w:hint="eastAsia" w:ascii="宋体" w:hAnsi="宋体" w:cs="宋体"/>
                <w:bCs/>
                <w:sz w:val="24"/>
              </w:rPr>
              <w:t>…</w:t>
            </w:r>
          </w:p>
        </w:tc>
        <w:tc>
          <w:tcPr>
            <w:tcW w:w="3633"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675" w:hRule="exact"/>
          <w:jc w:val="center"/>
        </w:trPr>
        <w:tc>
          <w:tcPr>
            <w:tcW w:w="9570" w:type="dxa"/>
            <w:gridSpan w:val="7"/>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一、一般资格审查</w:t>
            </w:r>
          </w:p>
        </w:tc>
      </w:tr>
      <w:tr>
        <w:tblPrEx>
          <w:tblLayout w:type="fixed"/>
          <w:tblCellMar>
            <w:top w:w="0" w:type="dxa"/>
            <w:left w:w="108" w:type="dxa"/>
            <w:bottom w:w="0" w:type="dxa"/>
            <w:right w:w="108" w:type="dxa"/>
          </w:tblCellMar>
        </w:tblPrEx>
        <w:trPr>
          <w:trHeight w:val="5432"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1.营业执照或事业单位法人证书满足招标文件要求</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cs="宋体" w:asciiTheme="minorEastAsia" w:hAnsiTheme="minorEastAsia" w:eastAsiaTheme="minorEastAsia"/>
                <w:bCs/>
                <w:sz w:val="24"/>
              </w:rPr>
            </w:pPr>
            <w:r>
              <w:rPr>
                <w:rFonts w:hint="eastAsia" w:cs="宋体" w:asciiTheme="minorEastAsia" w:hAnsiTheme="minorEastAsia" w:eastAsiaTheme="minorEastAsia"/>
                <w:bCs/>
                <w:sz w:val="24"/>
              </w:rPr>
              <w:t>企业法人应当提供“统一社会信用代码营业执照”，未换证的应当提供“营业执照、税务登记证和组织机构代码证”；事业单位应当提供“统一社会信用代码法人登记书”，未换证的应当提供“事业法人登记证书和组织机构代码证”；军队单位不作要求。</w:t>
            </w:r>
            <w:r>
              <w:rPr>
                <w:rFonts w:hint="eastAsia" w:asciiTheme="minorEastAsia" w:hAnsiTheme="minorEastAsia" w:eastAsiaTheme="minorEastAsia"/>
                <w:bCs/>
                <w:sz w:val="24"/>
              </w:rPr>
              <w:t>投标供应商在资格证明文件中如有两个以上名称的，应当提供市场监管部门出具的其为同一单位书面证明材料；军队单位或事业单位，可以提供其上级主管部门出具的书面证明材料。</w:t>
            </w:r>
          </w:p>
        </w:tc>
      </w:tr>
      <w:tr>
        <w:tblPrEx>
          <w:tblLayout w:type="fixed"/>
          <w:tblCellMar>
            <w:top w:w="0" w:type="dxa"/>
            <w:left w:w="108" w:type="dxa"/>
            <w:bottom w:w="0" w:type="dxa"/>
            <w:right w:w="108" w:type="dxa"/>
          </w:tblCellMar>
        </w:tblPrEx>
        <w:trPr>
          <w:trHeight w:val="69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2.法定代表人资格证明书</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1707" w:hRule="exact"/>
          <w:jc w:val="center"/>
        </w:trPr>
        <w:tc>
          <w:tcPr>
            <w:tcW w:w="3988" w:type="dxa"/>
            <w:gridSpan w:val="2"/>
            <w:tcBorders>
              <w:top w:val="nil"/>
              <w:left w:val="single" w:color="auto" w:sz="4" w:space="0"/>
              <w:bottom w:val="single" w:color="auto" w:sz="4" w:space="0"/>
              <w:right w:val="single" w:color="auto" w:sz="4" w:space="0"/>
            </w:tcBorders>
            <w:shd w:val="clear" w:color="auto" w:fill="auto"/>
            <w:vAlign w:val="center"/>
          </w:tcPr>
          <w:p>
            <w:pPr>
              <w:spacing w:line="276" w:lineRule="auto"/>
              <w:rPr>
                <w:rFonts w:ascii="宋体" w:hAnsi="宋体"/>
                <w:bCs/>
                <w:sz w:val="24"/>
              </w:rPr>
            </w:pPr>
            <w:r>
              <w:rPr>
                <w:rFonts w:ascii="宋体" w:hAnsi="宋体"/>
                <w:bCs/>
                <w:sz w:val="24"/>
              </w:rPr>
              <w:t>3.</w:t>
            </w:r>
            <w:r>
              <w:rPr>
                <w:rFonts w:hint="eastAsia" w:ascii="宋体" w:hAnsi="宋体"/>
                <w:bCs/>
                <w:sz w:val="24"/>
              </w:rPr>
              <w:t>法定代表人授权书（含授权代表在投标前</w:t>
            </w:r>
            <w:r>
              <w:rPr>
                <w:rFonts w:ascii="宋体" w:hAnsi="宋体"/>
                <w:bCs/>
                <w:sz w:val="24"/>
              </w:rPr>
              <w:t>4个月内</w:t>
            </w:r>
            <w:r>
              <w:rPr>
                <w:rFonts w:hint="eastAsia" w:ascii="宋体" w:hAnsi="宋体"/>
                <w:bCs/>
                <w:sz w:val="24"/>
              </w:rPr>
              <w:t>（不含投标当月）</w:t>
            </w:r>
            <w:r>
              <w:rPr>
                <w:rFonts w:ascii="宋体" w:hAnsi="宋体"/>
                <w:bCs/>
                <w:sz w:val="24"/>
              </w:rPr>
              <w:t>连续3个月</w:t>
            </w:r>
            <w:r>
              <w:rPr>
                <w:rFonts w:hint="eastAsia" w:ascii="宋体" w:hAnsi="宋体"/>
                <w:bCs/>
                <w:sz w:val="24"/>
              </w:rPr>
              <w:t>由投标供应商缴纳社保证明材料）</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101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cs="宋体"/>
                <w:bCs/>
                <w:sz w:val="24"/>
              </w:rPr>
              <w:t>4.</w:t>
            </w:r>
            <w:r>
              <w:rPr>
                <w:rFonts w:hint="eastAsia" w:ascii="宋体" w:hAnsi="宋体" w:cs="宋体"/>
                <w:bCs/>
                <w:sz w:val="24"/>
              </w:rPr>
              <w:t>至申领招标文件截止</w:t>
            </w:r>
            <w:r>
              <w:rPr>
                <w:rFonts w:hint="eastAsia" w:ascii="宋体" w:hAnsi="宋体"/>
                <w:bCs/>
                <w:sz w:val="24"/>
              </w:rPr>
              <w:t>时间</w:t>
            </w:r>
            <w:r>
              <w:rPr>
                <w:rFonts w:hint="eastAsia" w:ascii="宋体" w:hAnsi="宋体" w:cs="宋体"/>
                <w:bCs/>
                <w:sz w:val="24"/>
              </w:rPr>
              <w:t>，供应商成立时间不少于</w:t>
            </w:r>
            <w:r>
              <w:rPr>
                <w:rFonts w:ascii="宋体" w:hAnsi="宋体" w:cs="宋体"/>
                <w:bCs/>
                <w:sz w:val="24"/>
              </w:rPr>
              <w:t>3年</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国有企业、事业单位、军队单位除外。</w:t>
            </w:r>
          </w:p>
        </w:tc>
      </w:tr>
      <w:tr>
        <w:tblPrEx>
          <w:tblLayout w:type="fixed"/>
          <w:tblCellMar>
            <w:top w:w="0" w:type="dxa"/>
            <w:left w:w="108" w:type="dxa"/>
            <w:bottom w:w="0" w:type="dxa"/>
            <w:right w:w="108" w:type="dxa"/>
          </w:tblCellMar>
        </w:tblPrEx>
        <w:trPr>
          <w:trHeight w:val="3794"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5.供应商承诺声明</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pPr>
            <w:r>
              <w:rPr>
                <w:rFonts w:hint="eastAsia" w:ascii="宋体" w:hAnsi="宋体" w:cs="宋体"/>
                <w:bCs/>
                <w:sz w:val="24"/>
              </w:rPr>
              <w:t>承诺声明应当包含：供应商诚信承诺、保密承诺、诚信责任保证金承诺、未被列入违法失信名单承诺、关联关系企业不参与采购活动承诺、前3年没有重大违法记录的书面声明、没有发生过重大质量安全事故的书面声明、非外资独资企业或控股企业的书面声明、具备履约专业能力的书面声明</w:t>
            </w:r>
            <w:r>
              <w:rPr>
                <w:rFonts w:hint="eastAsia" w:ascii="宋体" w:hAnsi="宋体" w:cs="宋体"/>
                <w:bCs/>
                <w:sz w:val="24"/>
                <w:lang w:eastAsia="zh-CN"/>
              </w:rPr>
              <w:t>、</w:t>
            </w:r>
            <w:r>
              <w:rPr>
                <w:rFonts w:hint="eastAsia" w:ascii="宋体" w:hAnsi="宋体" w:cs="宋体"/>
                <w:bCs/>
                <w:sz w:val="24"/>
                <w:highlight w:val="yellow"/>
                <w:lang w:eastAsia="zh-CN"/>
              </w:rPr>
              <w:t>投标保证金</w:t>
            </w:r>
            <w:r>
              <w:rPr>
                <w:rFonts w:hint="eastAsia" w:ascii="宋体" w:hAnsi="宋体" w:cs="宋体"/>
                <w:bCs/>
                <w:sz w:val="24"/>
                <w:highlight w:val="yellow"/>
                <w:lang w:val="en-US" w:eastAsia="zh-CN"/>
              </w:rPr>
              <w:t>认缴承诺</w:t>
            </w:r>
            <w:r>
              <w:rPr>
                <w:rFonts w:hint="eastAsia" w:ascii="宋体" w:hAnsi="宋体" w:cs="宋体"/>
                <w:bCs/>
                <w:sz w:val="24"/>
                <w:lang w:val="en-US" w:eastAsia="zh-CN"/>
              </w:rPr>
              <w:t>。</w:t>
            </w:r>
          </w:p>
        </w:tc>
      </w:tr>
      <w:tr>
        <w:tblPrEx>
          <w:tblLayout w:type="fixed"/>
          <w:tblCellMar>
            <w:top w:w="0" w:type="dxa"/>
            <w:left w:w="108" w:type="dxa"/>
            <w:bottom w:w="0" w:type="dxa"/>
            <w:right w:w="108" w:type="dxa"/>
          </w:tblCellMar>
        </w:tblPrEx>
        <w:trPr>
          <w:trHeight w:val="2968"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6.投标供应商</w:t>
            </w:r>
            <w:r>
              <w:rPr>
                <w:rFonts w:hint="eastAsia" w:ascii="宋体" w:hAnsi="宋体"/>
                <w:bCs/>
                <w:sz w:val="24"/>
              </w:rPr>
              <w:t>近一年内</w:t>
            </w:r>
            <w:r>
              <w:rPr>
                <w:rFonts w:ascii="宋体" w:hAnsi="宋体"/>
                <w:bCs/>
                <w:sz w:val="24"/>
              </w:rPr>
              <w:t>（投标截止时间前）</w:t>
            </w:r>
            <w:r>
              <w:rPr>
                <w:rFonts w:hint="eastAsia" w:ascii="宋体" w:hAnsi="宋体"/>
                <w:bCs/>
                <w:sz w:val="24"/>
              </w:rPr>
              <w:t>任意</w:t>
            </w:r>
            <w:r>
              <w:rPr>
                <w:rFonts w:ascii="宋体" w:hAnsi="宋体"/>
                <w:bCs/>
                <w:sz w:val="24"/>
              </w:rPr>
              <w:t>6个月纳税证明材料</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根据税务部门出具的完税凭证或纳税的银行转账汇款单、对账单等判定，证明材料应当显示税种和缴纳所属时期（</w:t>
            </w:r>
            <w:r>
              <w:rPr>
                <w:rFonts w:hint="eastAsia" w:ascii="宋体" w:hAnsi="宋体" w:cs="宋体"/>
                <w:b/>
                <w:sz w:val="24"/>
              </w:rPr>
              <w:t>认定税种不包括个人所得税</w:t>
            </w:r>
            <w:r>
              <w:rPr>
                <w:rFonts w:hint="eastAsia" w:ascii="宋体" w:hAnsi="宋体" w:cs="宋体"/>
                <w:bCs/>
                <w:sz w:val="24"/>
              </w:rPr>
              <w:t>）；军队单位不作要求；如依法免税或不需要纳税的，提供相应证明材料。</w:t>
            </w:r>
          </w:p>
        </w:tc>
      </w:tr>
      <w:tr>
        <w:tblPrEx>
          <w:tblLayout w:type="fixed"/>
          <w:tblCellMar>
            <w:top w:w="0" w:type="dxa"/>
            <w:left w:w="108" w:type="dxa"/>
            <w:bottom w:w="0" w:type="dxa"/>
            <w:right w:w="108" w:type="dxa"/>
          </w:tblCellMar>
        </w:tblPrEx>
        <w:trPr>
          <w:trHeight w:val="2982"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7.投标供应商</w:t>
            </w:r>
            <w:r>
              <w:rPr>
                <w:rFonts w:hint="eastAsia" w:ascii="宋体" w:hAnsi="宋体"/>
                <w:bCs/>
                <w:sz w:val="24"/>
              </w:rPr>
              <w:t>近一年内</w:t>
            </w:r>
            <w:r>
              <w:rPr>
                <w:rFonts w:ascii="宋体" w:hAnsi="宋体"/>
                <w:bCs/>
                <w:sz w:val="24"/>
              </w:rPr>
              <w:t>（投标截止时间前）任意6个月缴纳社会保障金证明材料</w:t>
            </w:r>
          </w:p>
        </w:tc>
        <w:tc>
          <w:tcPr>
            <w:tcW w:w="799" w:type="dxa"/>
            <w:gridSpan w:val="2"/>
            <w:tcBorders>
              <w:top w:val="nil"/>
              <w:left w:val="nil"/>
              <w:bottom w:val="single" w:color="auto" w:sz="4" w:space="0"/>
              <w:right w:val="single" w:color="auto" w:sz="4" w:space="0"/>
            </w:tcBorders>
            <w:vAlign w:val="center"/>
          </w:tcPr>
          <w:p>
            <w:pPr>
              <w:spacing w:line="276" w:lineRule="auto"/>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tc>
      </w:tr>
      <w:tr>
        <w:tblPrEx>
          <w:tblLayout w:type="fixed"/>
          <w:tblCellMar>
            <w:top w:w="0" w:type="dxa"/>
            <w:left w:w="108" w:type="dxa"/>
            <w:bottom w:w="0" w:type="dxa"/>
            <w:right w:w="108" w:type="dxa"/>
          </w:tblCellMar>
        </w:tblPrEx>
        <w:trPr>
          <w:trHeight w:val="4502" w:hRule="exact"/>
          <w:jc w:val="center"/>
        </w:trPr>
        <w:tc>
          <w:tcPr>
            <w:tcW w:w="3988"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ascii="宋体" w:hAnsi="宋体"/>
                <w:bCs/>
                <w:sz w:val="24"/>
              </w:rPr>
              <w:t>8.投标供应商提供会计师事务所出具的近3年</w:t>
            </w:r>
            <w:r>
              <w:rPr>
                <w:rFonts w:hint="eastAsia" w:ascii="宋体" w:hAnsi="宋体"/>
                <w:bCs/>
                <w:sz w:val="24"/>
              </w:rPr>
              <w:t>(2021、2022、2023)</w:t>
            </w:r>
            <w:r>
              <w:rPr>
                <w:rFonts w:ascii="宋体" w:hAnsi="宋体"/>
                <w:bCs/>
                <w:sz w:val="24"/>
              </w:rPr>
              <w:t>审计报告</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single" w:color="auto" w:sz="4" w:space="0"/>
              <w:left w:val="nil"/>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tc>
      </w:tr>
      <w:tr>
        <w:tblPrEx>
          <w:tblLayout w:type="fixed"/>
          <w:tblCellMar>
            <w:top w:w="0" w:type="dxa"/>
            <w:left w:w="108" w:type="dxa"/>
            <w:bottom w:w="0" w:type="dxa"/>
            <w:right w:w="108" w:type="dxa"/>
          </w:tblCellMar>
        </w:tblPrEx>
        <w:trPr>
          <w:trHeight w:val="847"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ascii="宋体" w:hAnsi="宋体"/>
                <w:bCs/>
                <w:sz w:val="24"/>
              </w:rPr>
            </w:pPr>
            <w:r>
              <w:rPr>
                <w:rFonts w:hint="eastAsia" w:ascii="宋体" w:hAnsi="宋体"/>
                <w:bCs/>
                <w:sz w:val="24"/>
              </w:rPr>
              <w:t>9</w:t>
            </w:r>
            <w:r>
              <w:rPr>
                <w:rFonts w:ascii="宋体" w:hAnsi="宋体"/>
                <w:bCs/>
                <w:sz w:val="24"/>
              </w:rPr>
              <w:t>.</w:t>
            </w:r>
            <w:r>
              <w:rPr>
                <w:rFonts w:hint="eastAsia" w:ascii="宋体" w:hAnsi="宋体" w:eastAsia="宋体"/>
                <w:bCs/>
                <w:sz w:val="24"/>
                <w:highlight w:val="none"/>
              </w:rPr>
              <w:t>投标保证金满足招标文件要求</w:t>
            </w:r>
          </w:p>
        </w:tc>
        <w:tc>
          <w:tcPr>
            <w:tcW w:w="799"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847" w:hRule="exact"/>
          <w:jc w:val="center"/>
        </w:trPr>
        <w:tc>
          <w:tcPr>
            <w:tcW w:w="3988" w:type="dxa"/>
            <w:gridSpan w:val="2"/>
            <w:tcBorders>
              <w:top w:val="nil"/>
              <w:left w:val="single" w:color="auto" w:sz="4" w:space="0"/>
              <w:bottom w:val="single" w:color="auto" w:sz="4" w:space="0"/>
              <w:right w:val="single" w:color="auto" w:sz="4" w:space="0"/>
            </w:tcBorders>
            <w:vAlign w:val="center"/>
          </w:tcPr>
          <w:p>
            <w:pPr>
              <w:spacing w:line="276" w:lineRule="auto"/>
              <w:rPr>
                <w:rFonts w:hint="eastAsia" w:ascii="宋体" w:hAnsi="宋体"/>
                <w:bCs/>
                <w:sz w:val="24"/>
              </w:rPr>
            </w:pPr>
            <w:r>
              <w:rPr>
                <w:rFonts w:hint="eastAsia" w:ascii="宋体" w:hAnsi="宋体" w:eastAsia="宋体"/>
                <w:bCs/>
                <w:sz w:val="24"/>
                <w:highlight w:val="none"/>
                <w:lang w:val="en-US" w:eastAsia="zh-CN"/>
              </w:rPr>
              <w:t>10</w:t>
            </w:r>
            <w:r>
              <w:rPr>
                <w:rFonts w:hint="eastAsia" w:ascii="宋体" w:hAnsi="宋体" w:eastAsia="宋体"/>
                <w:bCs/>
                <w:sz w:val="24"/>
                <w:highlight w:val="none"/>
              </w:rPr>
              <w:t>.</w:t>
            </w:r>
            <w:r>
              <w:rPr>
                <w:rFonts w:hint="eastAsia" w:ascii="宋体" w:hAnsi="宋体"/>
                <w:bCs/>
                <w:sz w:val="24"/>
              </w:rPr>
              <w:t>密封满足招标文件</w:t>
            </w:r>
          </w:p>
        </w:tc>
        <w:tc>
          <w:tcPr>
            <w:tcW w:w="799" w:type="dxa"/>
            <w:gridSpan w:val="2"/>
            <w:tcBorders>
              <w:top w:val="nil"/>
              <w:left w:val="nil"/>
              <w:bottom w:val="single" w:color="auto" w:sz="4" w:space="0"/>
              <w:right w:val="single" w:color="auto" w:sz="4" w:space="0"/>
            </w:tcBorders>
            <w:vAlign w:val="center"/>
          </w:tcPr>
          <w:p>
            <w:pPr>
              <w:widowControl/>
              <w:spacing w:line="360" w:lineRule="exact"/>
              <w:jc w:val="left"/>
              <w:rPr>
                <w:rFonts w:ascii="宋体" w:hAnsi="宋体"/>
                <w:bCs/>
                <w:sz w:val="24"/>
              </w:rPr>
            </w:pPr>
          </w:p>
        </w:tc>
        <w:tc>
          <w:tcPr>
            <w:tcW w:w="1150" w:type="dxa"/>
            <w:gridSpan w:val="2"/>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633"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552" w:hRule="exact"/>
          <w:jc w:val="center"/>
        </w:trPr>
        <w:tc>
          <w:tcPr>
            <w:tcW w:w="9570" w:type="dxa"/>
            <w:gridSpan w:val="7"/>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cs="黑体" w:asciiTheme="minorEastAsia" w:hAnsiTheme="minorEastAsia" w:eastAsiaTheme="minorEastAsia"/>
                <w:bCs/>
                <w:color w:val="auto"/>
                <w:sz w:val="24"/>
                <w:highlight w:val="none"/>
              </w:rPr>
              <w:t>二、特定资格审查</w:t>
            </w:r>
          </w:p>
        </w:tc>
      </w:tr>
      <w:tr>
        <w:tblPrEx>
          <w:tblLayout w:type="fixed"/>
          <w:tblCellMar>
            <w:top w:w="0" w:type="dxa"/>
            <w:left w:w="108" w:type="dxa"/>
            <w:bottom w:w="0" w:type="dxa"/>
            <w:right w:w="108" w:type="dxa"/>
          </w:tblCellMar>
        </w:tblPrEx>
        <w:trPr>
          <w:trHeight w:val="1547" w:hRule="exact"/>
          <w:jc w:val="center"/>
        </w:trPr>
        <w:tc>
          <w:tcPr>
            <w:tcW w:w="3590" w:type="dxa"/>
            <w:tcBorders>
              <w:top w:val="nil"/>
              <w:left w:val="single" w:color="auto" w:sz="4" w:space="0"/>
              <w:bottom w:val="single" w:color="auto" w:sz="4" w:space="0"/>
              <w:right w:val="single" w:color="auto" w:sz="4" w:space="0"/>
            </w:tcBorders>
            <w:vAlign w:val="center"/>
          </w:tcPr>
          <w:p>
            <w:pPr>
              <w:spacing w:line="276" w:lineRule="auto"/>
              <w:rPr>
                <w:rFonts w:hint="eastAsia" w:ascii="宋体" w:hAnsi="宋体"/>
                <w:bCs/>
                <w:sz w:val="24"/>
              </w:rPr>
            </w:pPr>
            <w:r>
              <w:rPr>
                <w:rFonts w:hint="eastAsia" w:ascii="宋体" w:hAnsi="宋体"/>
                <w:bCs/>
                <w:sz w:val="20"/>
                <w:szCs w:val="20"/>
                <w:highlight w:val="none"/>
                <w:lang w:val="en-US" w:eastAsia="zh-CN"/>
              </w:rPr>
              <w:t>投标人须提供《医疗器械经营许可证》或经营备案凭证；企业住所或者生产地址为北京地区且销售其注册、备案的医疗器械，可提供《医疗器械生产许可证》。</w:t>
            </w:r>
          </w:p>
        </w:tc>
        <w:tc>
          <w:tcPr>
            <w:tcW w:w="1135" w:type="dxa"/>
            <w:gridSpan w:val="2"/>
            <w:tcBorders>
              <w:top w:val="nil"/>
              <w:left w:val="nil"/>
              <w:bottom w:val="single" w:color="auto" w:sz="4" w:space="0"/>
              <w:right w:val="single" w:color="auto" w:sz="4" w:space="0"/>
            </w:tcBorders>
            <w:vAlign w:val="center"/>
          </w:tcPr>
          <w:p>
            <w:pPr>
              <w:spacing w:line="276" w:lineRule="auto"/>
              <w:rPr>
                <w:rFonts w:ascii="宋体" w:hAnsi="宋体"/>
                <w:bCs/>
                <w:sz w:val="24"/>
              </w:rPr>
            </w:pPr>
          </w:p>
        </w:tc>
        <w:tc>
          <w:tcPr>
            <w:tcW w:w="1135" w:type="dxa"/>
            <w:gridSpan w:val="2"/>
            <w:tcBorders>
              <w:top w:val="nil"/>
              <w:left w:val="nil"/>
              <w:bottom w:val="single" w:color="auto" w:sz="4" w:space="0"/>
              <w:right w:val="single" w:color="auto" w:sz="4" w:space="0"/>
            </w:tcBorders>
            <w:vAlign w:val="center"/>
          </w:tcPr>
          <w:p>
            <w:pPr>
              <w:spacing w:line="276" w:lineRule="auto"/>
              <w:rPr>
                <w:rFonts w:ascii="宋体" w:hAnsi="宋体" w:cs="宋体"/>
                <w:bCs/>
                <w:sz w:val="24"/>
              </w:rPr>
            </w:pPr>
          </w:p>
        </w:tc>
        <w:tc>
          <w:tcPr>
            <w:tcW w:w="3710" w:type="dxa"/>
            <w:gridSpan w:val="2"/>
            <w:tcBorders>
              <w:top w:val="nil"/>
              <w:left w:val="nil"/>
              <w:bottom w:val="single" w:color="auto" w:sz="4" w:space="0"/>
              <w:right w:val="single" w:color="auto" w:sz="4" w:space="0"/>
            </w:tcBorders>
            <w:vAlign w:val="center"/>
          </w:tcPr>
          <w:p>
            <w:pPr>
              <w:spacing w:line="276" w:lineRule="auto"/>
              <w:rPr>
                <w:rFonts w:ascii="宋体" w:hAnsi="宋体" w:cs="宋体"/>
                <w:bCs/>
                <w:sz w:val="24"/>
              </w:rPr>
            </w:pPr>
            <w:r>
              <w:rPr>
                <w:rFonts w:hint="eastAsia" w:ascii="宋体" w:hAnsi="宋体"/>
                <w:bCs/>
                <w:sz w:val="20"/>
                <w:szCs w:val="20"/>
                <w:highlight w:val="none"/>
              </w:rPr>
              <w:t>提供有效复印件并加盖公章</w:t>
            </w:r>
          </w:p>
        </w:tc>
      </w:tr>
      <w:tr>
        <w:tblPrEx>
          <w:tblLayout w:type="fixed"/>
          <w:tblCellMar>
            <w:top w:w="0" w:type="dxa"/>
            <w:left w:w="108" w:type="dxa"/>
            <w:bottom w:w="0" w:type="dxa"/>
            <w:right w:w="108" w:type="dxa"/>
          </w:tblCellMar>
        </w:tblPrEx>
        <w:trPr>
          <w:trHeight w:val="897" w:hRule="atLeast"/>
          <w:jc w:val="center"/>
        </w:trPr>
        <w:tc>
          <w:tcPr>
            <w:tcW w:w="9570" w:type="dxa"/>
            <w:gridSpan w:val="7"/>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说明：</w:t>
            </w:r>
            <w:r>
              <w:rPr>
                <w:rFonts w:ascii="宋体" w:hAnsi="宋体" w:cs="宋体"/>
                <w:bCs/>
                <w:sz w:val="24"/>
              </w:rPr>
              <w:t>1.合格打“√”</w:t>
            </w:r>
            <w:r>
              <w:rPr>
                <w:rFonts w:hint="eastAsia" w:ascii="宋体" w:hAnsi="宋体"/>
                <w:bCs/>
                <w:sz w:val="28"/>
                <w:szCs w:val="28"/>
              </w:rPr>
              <w:t>，</w:t>
            </w:r>
            <w:r>
              <w:rPr>
                <w:rFonts w:hint="eastAsia" w:ascii="宋体" w:hAnsi="宋体" w:cs="宋体"/>
                <w:bCs/>
                <w:sz w:val="24"/>
              </w:rPr>
              <w:t>不合格打“×”。</w:t>
            </w:r>
          </w:p>
          <w:p>
            <w:pPr>
              <w:widowControl/>
              <w:spacing w:line="276" w:lineRule="auto"/>
              <w:ind w:firstLine="720" w:firstLineChars="300"/>
              <w:jc w:val="left"/>
              <w:rPr>
                <w:rFonts w:ascii="宋体" w:hAnsi="宋体" w:cs="宋体"/>
                <w:bCs/>
                <w:sz w:val="24"/>
              </w:rPr>
            </w:pPr>
            <w:r>
              <w:rPr>
                <w:rFonts w:ascii="宋体" w:hAnsi="宋体" w:cs="宋体"/>
                <w:bCs/>
                <w:sz w:val="24"/>
              </w:rPr>
              <w:t>2.有一项内容不合格</w:t>
            </w:r>
            <w:r>
              <w:rPr>
                <w:rFonts w:hint="eastAsia" w:ascii="宋体" w:hAnsi="宋体" w:cs="宋体"/>
                <w:bCs/>
                <w:sz w:val="24"/>
              </w:rPr>
              <w:t>的</w:t>
            </w:r>
            <w:r>
              <w:rPr>
                <w:rFonts w:ascii="宋体" w:hAnsi="宋体" w:cs="宋体"/>
                <w:bCs/>
                <w:sz w:val="24"/>
              </w:rPr>
              <w:t>，综合评定为不合格。</w:t>
            </w:r>
          </w:p>
        </w:tc>
      </w:tr>
    </w:tbl>
    <w:p>
      <w:pPr>
        <w:rPr>
          <w:bCs/>
          <w:szCs w:val="21"/>
        </w:rPr>
      </w:pPr>
      <w:r>
        <w:rPr>
          <w:rFonts w:hint="eastAsia"/>
          <w:bCs/>
          <w:sz w:val="28"/>
          <w:szCs w:val="28"/>
        </w:rPr>
        <w:t>评审委员会成员签名：                                 年　　月　　日</w:t>
      </w:r>
      <w:r>
        <w:rPr>
          <w:rFonts w:hint="eastAsia"/>
          <w:bCs/>
          <w:szCs w:val="21"/>
        </w:rPr>
        <w:br w:type="page"/>
      </w:r>
    </w:p>
    <w:p>
      <w:pPr>
        <w:pStyle w:val="5"/>
        <w:spacing w:beforeLines="50" w:afterLines="50" w:line="560" w:lineRule="exact"/>
        <w:rPr>
          <w:rFonts w:ascii="黑体" w:hAnsi="黑体"/>
          <w:b w:val="0"/>
          <w:sz w:val="28"/>
          <w:szCs w:val="28"/>
        </w:rPr>
      </w:pPr>
      <w:bookmarkStart w:id="37" w:name="_Toc127820557"/>
      <w:bookmarkStart w:id="38" w:name="_Toc128397963"/>
      <w:bookmarkStart w:id="39" w:name="_Toc17115"/>
      <w:bookmarkStart w:id="40" w:name="_Toc128150771"/>
      <w:bookmarkStart w:id="41" w:name="_Toc128150127"/>
      <w:bookmarkStart w:id="42" w:name="_Toc130657531"/>
      <w:bookmarkStart w:id="43" w:name="_Toc130657985"/>
      <w:bookmarkStart w:id="44" w:name="_Toc132190627"/>
      <w:bookmarkStart w:id="45" w:name="_Toc130887493"/>
      <w:bookmarkStart w:id="46" w:name="_Toc128151020"/>
      <w:bookmarkStart w:id="47" w:name="_Toc130886992"/>
      <w:r>
        <w:rPr>
          <w:rFonts w:hint="eastAsia" w:ascii="黑体" w:hAnsi="黑体"/>
          <w:b w:val="0"/>
          <w:sz w:val="28"/>
          <w:szCs w:val="28"/>
        </w:rPr>
        <w:t>附表</w:t>
      </w:r>
      <w:r>
        <w:rPr>
          <w:rFonts w:ascii="黑体" w:hAnsi="黑体"/>
          <w:b w:val="0"/>
          <w:sz w:val="28"/>
          <w:szCs w:val="28"/>
        </w:rPr>
        <w:t xml:space="preserve">2 </w:t>
      </w:r>
      <w:r>
        <w:rPr>
          <w:rFonts w:hint="eastAsia" w:ascii="黑体" w:hAnsi="黑体"/>
          <w:b w:val="0"/>
          <w:sz w:val="28"/>
          <w:szCs w:val="28"/>
        </w:rPr>
        <w:t>符合性审查表</w:t>
      </w:r>
      <w:bookmarkEnd w:id="37"/>
      <w:bookmarkEnd w:id="38"/>
      <w:bookmarkEnd w:id="39"/>
      <w:bookmarkEnd w:id="40"/>
      <w:bookmarkEnd w:id="41"/>
      <w:bookmarkEnd w:id="42"/>
      <w:bookmarkEnd w:id="43"/>
      <w:bookmarkEnd w:id="44"/>
      <w:bookmarkEnd w:id="45"/>
      <w:bookmarkEnd w:id="46"/>
      <w:bookmarkEnd w:id="47"/>
    </w:p>
    <w:p>
      <w:pPr>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符合性审查表</w:t>
      </w:r>
    </w:p>
    <w:p>
      <w:pPr>
        <w:spacing w:line="560" w:lineRule="exact"/>
        <w:rPr>
          <w:bCs/>
          <w:sz w:val="28"/>
          <w:szCs w:val="28"/>
        </w:rPr>
      </w:pPr>
      <w:r>
        <w:rPr>
          <w:rFonts w:hint="eastAsia"/>
          <w:bCs/>
          <w:sz w:val="28"/>
          <w:szCs w:val="28"/>
        </w:rPr>
        <w:t>项目名称：</w:t>
      </w:r>
      <w:r>
        <w:rPr>
          <w:rFonts w:hint="eastAsia"/>
          <w:bCs/>
          <w:sz w:val="28"/>
          <w:szCs w:val="28"/>
          <w:u w:val="single"/>
        </w:rPr>
        <w:t>血细胞分离机</w:t>
      </w:r>
      <w:r>
        <w:rPr>
          <w:rFonts w:hint="eastAsia"/>
          <w:bCs/>
          <w:sz w:val="28"/>
          <w:szCs w:val="28"/>
          <w:u w:val="none"/>
          <w:lang w:val="en-US" w:eastAsia="zh-CN"/>
        </w:rPr>
        <w:t xml:space="preserve">                  </w:t>
      </w:r>
      <w:r>
        <w:rPr>
          <w:rFonts w:hint="eastAsia"/>
          <w:bCs/>
          <w:sz w:val="28"/>
          <w:szCs w:val="28"/>
        </w:rPr>
        <w:t>项目编号：</w:t>
      </w:r>
      <w:r>
        <w:rPr>
          <w:rFonts w:hint="eastAsia"/>
          <w:bCs/>
          <w:sz w:val="28"/>
          <w:szCs w:val="28"/>
          <w:u w:val="single"/>
        </w:rPr>
        <w:t xml:space="preserve">2024-JQ06-W1634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rPr>
            </w:pPr>
            <w:r>
              <w:rPr>
                <w:rFonts w:hint="eastAsia" w:cs="宋体" w:asciiTheme="minorEastAsia" w:hAnsiTheme="minorEastAsia" w:eastAsiaTheme="minorEastAsia"/>
                <w:bCs/>
                <w:sz w:val="24"/>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投标</w:t>
            </w:r>
          </w:p>
          <w:p>
            <w:pPr>
              <w:widowControl/>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rPr>
            </w:pPr>
            <w:r>
              <w:rPr>
                <w:rFonts w:hint="eastAsia" w:cs="黑体" w:asciiTheme="minorEastAsia" w:hAnsiTheme="minorEastAsia" w:eastAsiaTheme="minorEastAsia"/>
                <w:bCs/>
                <w:sz w:val="24"/>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rPr>
            </w:pPr>
          </w:p>
        </w:tc>
      </w:tr>
      <w:tr>
        <w:tblPrEx>
          <w:tblLayout w:type="fixed"/>
          <w:tblCellMar>
            <w:top w:w="0" w:type="dxa"/>
            <w:left w:w="108" w:type="dxa"/>
            <w:bottom w:w="0" w:type="dxa"/>
            <w:right w:w="108" w:type="dxa"/>
          </w:tblCellMar>
        </w:tblPrEx>
        <w:trPr>
          <w:trHeight w:val="2162"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1.</w:t>
            </w:r>
            <w:r>
              <w:rPr>
                <w:rFonts w:hint="eastAsia" w:ascii="宋体" w:hAnsi="宋体"/>
                <w:bCs/>
                <w:sz w:val="20"/>
                <w:szCs w:val="20"/>
              </w:rPr>
              <w:t>投标文件签字、盖章齐全完整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投标文件需要签字处，法定代表人应当签字或盖章（签名章和方章均可），投标授权代表应当签字。</w:t>
            </w:r>
          </w:p>
          <w:p>
            <w:pPr>
              <w:widowControl/>
              <w:spacing w:line="276" w:lineRule="auto"/>
              <w:jc w:val="left"/>
              <w:rPr>
                <w:rFonts w:ascii="宋体" w:hAnsi="宋体" w:cs="宋体"/>
                <w:bCs/>
                <w:sz w:val="20"/>
                <w:szCs w:val="20"/>
              </w:rPr>
            </w:pPr>
            <w:r>
              <w:rPr>
                <w:rFonts w:hint="eastAsia"/>
                <w:sz w:val="20"/>
                <w:szCs w:val="20"/>
              </w:rPr>
              <w:t>符合招标文件通用文件第</w:t>
            </w:r>
            <w:r>
              <w:rPr>
                <w:sz w:val="20"/>
                <w:szCs w:val="20"/>
              </w:rPr>
              <w:t>38</w:t>
            </w:r>
            <w:r>
              <w:rPr>
                <w:rFonts w:hint="eastAsia"/>
                <w:sz w:val="20"/>
                <w:szCs w:val="20"/>
              </w:rPr>
              <w:t>条通过资格性、符合性审查的特殊情形的，应当通过审查。</w:t>
            </w:r>
          </w:p>
        </w:tc>
      </w:tr>
      <w:tr>
        <w:tblPrEx>
          <w:tblLayout w:type="fixed"/>
          <w:tblCellMar>
            <w:top w:w="0" w:type="dxa"/>
            <w:left w:w="108" w:type="dxa"/>
            <w:bottom w:w="0" w:type="dxa"/>
            <w:right w:w="108" w:type="dxa"/>
          </w:tblCellMar>
        </w:tblPrEx>
        <w:trPr>
          <w:trHeight w:val="536"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2.</w:t>
            </w:r>
            <w:r>
              <w:rPr>
                <w:rFonts w:hint="eastAsia" w:ascii="宋体" w:hAnsi="宋体"/>
                <w:bCs/>
                <w:sz w:val="20"/>
                <w:szCs w:val="20"/>
              </w:rPr>
              <w:t>投标有效期满足招标文件要求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1229"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ascii="宋体" w:hAnsi="宋体"/>
                <w:bCs/>
                <w:sz w:val="20"/>
                <w:szCs w:val="20"/>
              </w:rPr>
              <w:t>3.</w:t>
            </w:r>
            <w:r>
              <w:rPr>
                <w:rFonts w:hint="eastAsia" w:ascii="宋体" w:hAnsi="宋体"/>
                <w:bCs/>
                <w:sz w:val="20"/>
                <w:szCs w:val="20"/>
              </w:rPr>
              <w:t>商务要求中商务条款满足招标文件要求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商务评委对投标供应商响应招标文件第六章“采购项目商务要求”中的条款响应情况作出判定</w:t>
            </w:r>
          </w:p>
        </w:tc>
      </w:tr>
      <w:tr>
        <w:tblPrEx>
          <w:tblLayout w:type="fixed"/>
          <w:tblCellMar>
            <w:top w:w="0" w:type="dxa"/>
            <w:left w:w="108" w:type="dxa"/>
            <w:bottom w:w="0" w:type="dxa"/>
            <w:right w:w="108" w:type="dxa"/>
          </w:tblCellMar>
        </w:tblPrEx>
        <w:trPr>
          <w:trHeight w:val="1229"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0"/>
                <w:szCs w:val="20"/>
              </w:rPr>
            </w:pPr>
            <w:r>
              <w:rPr>
                <w:rFonts w:hint="eastAsia" w:ascii="宋体" w:hAnsi="宋体"/>
                <w:bCs/>
                <w:sz w:val="20"/>
                <w:szCs w:val="20"/>
              </w:rPr>
              <w:t>4</w:t>
            </w:r>
            <w:r>
              <w:rPr>
                <w:rFonts w:ascii="宋体" w:hAnsi="宋体"/>
                <w:bCs/>
                <w:sz w:val="20"/>
                <w:szCs w:val="20"/>
              </w:rPr>
              <w:t>.技术要求</w:t>
            </w:r>
            <w:r>
              <w:rPr>
                <w:rFonts w:hint="eastAsia" w:ascii="宋体" w:hAnsi="宋体"/>
                <w:bCs/>
                <w:sz w:val="20"/>
                <w:szCs w:val="20"/>
              </w:rPr>
              <w:t>中</w:t>
            </w:r>
            <w:r>
              <w:rPr>
                <w:rFonts w:ascii="宋体" w:hAnsi="宋体"/>
                <w:bCs/>
                <w:sz w:val="20"/>
                <w:szCs w:val="20"/>
              </w:rPr>
              <w:t>“</w:t>
            </w:r>
            <w:r>
              <w:rPr>
                <w:rFonts w:hint="eastAsia" w:ascii="宋体" w:hAnsi="宋体"/>
                <w:bCs/>
                <w:sz w:val="20"/>
                <w:szCs w:val="20"/>
                <w:lang w:eastAsia="zh-CN"/>
              </w:rPr>
              <w:t>★</w:t>
            </w:r>
            <w:r>
              <w:rPr>
                <w:rFonts w:ascii="宋体" w:hAnsi="宋体"/>
                <w:bCs/>
                <w:sz w:val="20"/>
                <w:szCs w:val="20"/>
              </w:rPr>
              <w:t>”号</w:t>
            </w:r>
            <w:r>
              <w:rPr>
                <w:rFonts w:hint="eastAsia" w:ascii="宋体" w:hAnsi="宋体"/>
                <w:bCs/>
                <w:sz w:val="20"/>
                <w:szCs w:val="20"/>
              </w:rPr>
              <w:t>技术</w:t>
            </w:r>
            <w:r>
              <w:rPr>
                <w:rFonts w:ascii="宋体" w:hAnsi="宋体"/>
                <w:bCs/>
                <w:sz w:val="20"/>
                <w:szCs w:val="20"/>
              </w:rPr>
              <w:t>条款</w:t>
            </w:r>
            <w:r>
              <w:rPr>
                <w:rFonts w:hint="eastAsia" w:ascii="宋体" w:hAnsi="宋体"/>
                <w:bCs/>
                <w:sz w:val="20"/>
                <w:szCs w:val="20"/>
              </w:rPr>
              <w:t>满足招标文件要求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cs="宋体"/>
                <w:bCs/>
                <w:sz w:val="20"/>
                <w:szCs w:val="20"/>
              </w:rPr>
              <w:t>技术评委对投标供应商响应招标文件第六章“采购项目技术要求”中的“</w:t>
            </w:r>
            <w:r>
              <w:rPr>
                <w:rFonts w:hint="eastAsia" w:ascii="宋体" w:hAnsi="宋体" w:cs="宋体"/>
                <w:bCs/>
                <w:sz w:val="20"/>
                <w:szCs w:val="20"/>
                <w:lang w:eastAsia="zh-CN"/>
              </w:rPr>
              <w:t>★</w:t>
            </w:r>
            <w:r>
              <w:rPr>
                <w:rFonts w:hint="eastAsia" w:ascii="宋体" w:hAnsi="宋体" w:cs="宋体"/>
                <w:bCs/>
                <w:sz w:val="20"/>
                <w:szCs w:val="20"/>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0"/>
                <w:szCs w:val="20"/>
              </w:rPr>
            </w:pPr>
            <w:r>
              <w:rPr>
                <w:rFonts w:hint="eastAsia" w:ascii="宋体" w:hAnsi="宋体"/>
                <w:bCs/>
                <w:sz w:val="20"/>
                <w:szCs w:val="20"/>
              </w:rPr>
              <w:t>5</w:t>
            </w:r>
            <w:r>
              <w:rPr>
                <w:rFonts w:hint="eastAsia" w:ascii="宋体" w:hAnsi="宋体"/>
                <w:bCs/>
                <w:sz w:val="20"/>
                <w:szCs w:val="20"/>
                <w:lang w:val="zh-CN"/>
              </w:rPr>
              <w:t>.供应商可以是生产企业，也可以是生产企业授权的代理商，如为代理商须提供投标货物的合法手续证明文件（进口产品须提供）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0"/>
                <w:szCs w:val="20"/>
              </w:rPr>
            </w:pPr>
            <w:r>
              <w:rPr>
                <w:rFonts w:hint="eastAsia" w:ascii="宋体" w:hAnsi="宋体"/>
                <w:bCs/>
                <w:sz w:val="20"/>
                <w:szCs w:val="20"/>
              </w:rPr>
              <w:t>6</w:t>
            </w:r>
            <w:r>
              <w:rPr>
                <w:rFonts w:ascii="宋体" w:hAnsi="宋体"/>
                <w:bCs/>
                <w:sz w:val="20"/>
                <w:szCs w:val="20"/>
              </w:rPr>
              <w:t>.其他实质性内容</w:t>
            </w:r>
            <w:r>
              <w:rPr>
                <w:rFonts w:hint="eastAsia" w:ascii="宋体" w:hAnsi="宋体"/>
                <w:bCs/>
                <w:sz w:val="20"/>
                <w:szCs w:val="20"/>
              </w:rPr>
              <w:t>满足招标文件要求（无招标文件中明确的其他无效投标情形）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0"/>
                <w:szCs w:val="20"/>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0"/>
                <w:szCs w:val="20"/>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rPr>
            </w:pPr>
            <w:r>
              <w:rPr>
                <w:rFonts w:hint="eastAsia" w:ascii="宋体" w:hAnsi="宋体" w:cs="宋体"/>
                <w:bCs/>
                <w:sz w:val="24"/>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pPr>
            <w:r>
              <w:rPr>
                <w:rFonts w:hint="eastAsia"/>
              </w:rPr>
              <w:t>说明：</w:t>
            </w:r>
            <w:r>
              <w:t>1.合格打“√”</w:t>
            </w:r>
            <w:r>
              <w:rPr>
                <w:rFonts w:hint="eastAsia"/>
              </w:rPr>
              <w:t>，不合格打“×”。</w:t>
            </w:r>
          </w:p>
          <w:p>
            <w:pPr>
              <w:widowControl/>
              <w:numPr>
                <w:ilvl w:val="0"/>
                <w:numId w:val="1"/>
              </w:numPr>
              <w:spacing w:line="276" w:lineRule="auto"/>
              <w:ind w:firstLine="630" w:firstLineChars="300"/>
              <w:jc w:val="left"/>
            </w:pPr>
            <w:r>
              <w:t>有一项内容不合格</w:t>
            </w:r>
            <w:r>
              <w:rPr>
                <w:rFonts w:hint="eastAsia"/>
              </w:rPr>
              <w:t>的</w:t>
            </w:r>
            <w:r>
              <w:t>，综合评定为不合格。</w:t>
            </w:r>
          </w:p>
          <w:p>
            <w:pPr>
              <w:pStyle w:val="17"/>
              <w:numPr>
                <w:ilvl w:val="0"/>
                <w:numId w:val="0"/>
              </w:numPr>
              <w:ind w:firstLine="630" w:firstLineChars="300"/>
            </w:pPr>
            <w:r>
              <w:rPr>
                <w:rFonts w:hint="eastAsia"/>
              </w:rPr>
              <w:t>3.投标供应商提供的设备按医疗器械管理的，须提供相应的医疗器械注册证或备案凭证</w:t>
            </w:r>
          </w:p>
        </w:tc>
      </w:tr>
    </w:tbl>
    <w:p>
      <w:pPr>
        <w:spacing w:line="560" w:lineRule="exact"/>
        <w:rPr>
          <w:rFonts w:ascii="黑体" w:hAnsi="黑体" w:eastAsia="黑体"/>
          <w:bCs/>
          <w:sz w:val="28"/>
          <w:szCs w:val="28"/>
        </w:rPr>
      </w:pPr>
      <w:r>
        <w:rPr>
          <w:rFonts w:hint="eastAsia"/>
          <w:bCs/>
          <w:sz w:val="28"/>
          <w:szCs w:val="28"/>
        </w:rPr>
        <w:t>评审委员会成员签名：</w:t>
      </w:r>
      <w:r>
        <w:rPr>
          <w:rFonts w:hint="eastAsia"/>
          <w:bCs/>
          <w:sz w:val="28"/>
          <w:szCs w:val="28"/>
          <w:lang w:val="en-US" w:eastAsia="zh-CN"/>
        </w:rPr>
        <w:t xml:space="preserve">                                 </w:t>
      </w:r>
      <w:r>
        <w:rPr>
          <w:rFonts w:hint="eastAsia"/>
          <w:bCs/>
          <w:sz w:val="28"/>
          <w:szCs w:val="28"/>
        </w:rPr>
        <w:t>年</w:t>
      </w:r>
      <w:r>
        <w:rPr>
          <w:rFonts w:hint="eastAsia"/>
          <w:bCs/>
          <w:sz w:val="28"/>
          <w:szCs w:val="28"/>
          <w:u w:val="single"/>
        </w:rPr>
        <w:t>　　</w:t>
      </w:r>
      <w:r>
        <w:rPr>
          <w:rFonts w:hint="eastAsia"/>
          <w:bCs/>
          <w:sz w:val="28"/>
          <w:szCs w:val="28"/>
        </w:rPr>
        <w:t>月</w:t>
      </w:r>
      <w:r>
        <w:rPr>
          <w:rFonts w:hint="eastAsia"/>
          <w:bCs/>
          <w:sz w:val="28"/>
          <w:szCs w:val="28"/>
          <w:u w:val="single"/>
        </w:rPr>
        <w:t>　　</w:t>
      </w:r>
      <w:r>
        <w:rPr>
          <w:rFonts w:hint="eastAsia"/>
          <w:bCs/>
          <w:sz w:val="28"/>
          <w:szCs w:val="28"/>
        </w:rPr>
        <w:t>日</w:t>
      </w:r>
      <w:r>
        <w:rPr>
          <w:rFonts w:ascii="黑体" w:hAnsi="黑体" w:eastAsia="黑体"/>
          <w:bCs/>
          <w:sz w:val="28"/>
          <w:szCs w:val="28"/>
        </w:rPr>
        <w:br w:type="page"/>
      </w:r>
    </w:p>
    <w:p>
      <w:pPr>
        <w:pStyle w:val="5"/>
        <w:spacing w:beforeLines="50" w:afterLines="50" w:line="560" w:lineRule="exact"/>
        <w:rPr>
          <w:rFonts w:ascii="黑体" w:hAnsi="黑体"/>
          <w:b w:val="0"/>
          <w:sz w:val="28"/>
          <w:szCs w:val="28"/>
        </w:rPr>
      </w:pPr>
      <w:bookmarkStart w:id="48" w:name="_Toc128150772"/>
      <w:bookmarkStart w:id="49" w:name="_Toc127820558"/>
      <w:bookmarkStart w:id="50" w:name="_Toc128150128"/>
      <w:bookmarkStart w:id="51" w:name="_Toc130657532"/>
      <w:bookmarkStart w:id="52" w:name="_Toc132190628"/>
      <w:bookmarkStart w:id="53" w:name="_Toc22412"/>
      <w:bookmarkStart w:id="54" w:name="_Toc130887494"/>
      <w:bookmarkStart w:id="55" w:name="_Toc128397964"/>
      <w:bookmarkStart w:id="56" w:name="_Toc130657986"/>
      <w:bookmarkStart w:id="57" w:name="_Toc130886993"/>
      <w:bookmarkStart w:id="58" w:name="_Toc128151021"/>
      <w:r>
        <w:rPr>
          <w:rFonts w:hint="eastAsia" w:ascii="黑体" w:hAnsi="黑体"/>
          <w:b w:val="0"/>
          <w:sz w:val="28"/>
          <w:szCs w:val="28"/>
        </w:rPr>
        <w:t>附表</w:t>
      </w:r>
      <w:r>
        <w:rPr>
          <w:rFonts w:ascii="黑体" w:hAnsi="黑体"/>
          <w:b w:val="0"/>
          <w:sz w:val="28"/>
          <w:szCs w:val="28"/>
        </w:rPr>
        <w:t xml:space="preserve">3 </w:t>
      </w:r>
      <w:r>
        <w:rPr>
          <w:rFonts w:hint="eastAsia" w:ascii="黑体" w:hAnsi="黑体"/>
          <w:b w:val="0"/>
          <w:sz w:val="28"/>
          <w:szCs w:val="28"/>
        </w:rPr>
        <w:t>商务评审标准表</w:t>
      </w:r>
      <w:bookmarkEnd w:id="48"/>
      <w:bookmarkEnd w:id="49"/>
      <w:bookmarkEnd w:id="50"/>
      <w:bookmarkEnd w:id="51"/>
      <w:bookmarkEnd w:id="52"/>
      <w:bookmarkEnd w:id="53"/>
      <w:bookmarkEnd w:id="54"/>
      <w:bookmarkEnd w:id="55"/>
      <w:bookmarkEnd w:id="56"/>
      <w:bookmarkEnd w:id="57"/>
      <w:bookmarkEnd w:id="58"/>
      <w:r>
        <w:rPr>
          <w:rFonts w:hint="eastAsia" w:ascii="黑体" w:hAnsi="黑体"/>
          <w:b w:val="0"/>
          <w:sz w:val="28"/>
          <w:szCs w:val="28"/>
        </w:rPr>
        <w:t>（综合评分法</w:t>
      </w:r>
      <w:r>
        <w:rPr>
          <w:rFonts w:ascii="黑体" w:hAnsi="黑体"/>
          <w:b w:val="0"/>
          <w:sz w:val="28"/>
          <w:szCs w:val="28"/>
        </w:rPr>
        <w:t>）</w:t>
      </w:r>
    </w:p>
    <w:p>
      <w:pPr>
        <w:widowControl/>
        <w:snapToGrid w:val="0"/>
        <w:spacing w:beforeLines="50" w:afterLines="50" w:line="560" w:lineRule="exact"/>
        <w:jc w:val="center"/>
        <w:rPr>
          <w:rFonts w:ascii="黑体" w:hAnsi="黑体" w:eastAsia="黑体"/>
          <w:bCs/>
          <w:sz w:val="36"/>
          <w:szCs w:val="36"/>
        </w:rPr>
      </w:pPr>
      <w:r>
        <w:rPr>
          <w:rFonts w:hint="eastAsia" w:ascii="黑体" w:hAnsi="黑体" w:eastAsia="黑体"/>
          <w:bCs/>
          <w:sz w:val="36"/>
          <w:szCs w:val="36"/>
        </w:rPr>
        <w:t>商务评审标准表（综合评分法）</w:t>
      </w:r>
    </w:p>
    <w:tbl>
      <w:tblPr>
        <w:tblStyle w:val="42"/>
        <w:tblW w:w="90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707"/>
        <w:gridCol w:w="3237"/>
        <w:gridCol w:w="733"/>
        <w:gridCol w:w="3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816"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序号</w:t>
            </w:r>
          </w:p>
        </w:tc>
        <w:tc>
          <w:tcPr>
            <w:tcW w:w="707" w:type="dxa"/>
            <w:vAlign w:val="center"/>
          </w:tcPr>
          <w:p>
            <w:pPr>
              <w:widowControl/>
              <w:jc w:val="center"/>
              <w:rPr>
                <w:rFonts w:hint="eastAsia" w:ascii="黑体" w:hAnsi="黑体" w:eastAsia="黑体" w:cs="宋体"/>
                <w:highlight w:val="none"/>
                <w:lang w:eastAsia="zh-CN"/>
              </w:rPr>
            </w:pPr>
            <w:r>
              <w:rPr>
                <w:rFonts w:hint="eastAsia" w:ascii="黑体" w:hAnsi="黑体" w:eastAsia="黑体" w:cs="宋体"/>
                <w:highlight w:val="none"/>
              </w:rPr>
              <w:t>评审</w:t>
            </w:r>
          </w:p>
          <w:p>
            <w:pPr>
              <w:widowControl/>
              <w:jc w:val="center"/>
              <w:rPr>
                <w:rFonts w:hint="eastAsia" w:ascii="黑体" w:hAnsi="黑体" w:eastAsia="黑体" w:cs="宋体"/>
                <w:highlight w:val="none"/>
              </w:rPr>
            </w:pPr>
            <w:r>
              <w:rPr>
                <w:rFonts w:hint="eastAsia" w:ascii="黑体" w:hAnsi="黑体" w:eastAsia="黑体" w:cs="宋体"/>
                <w:highlight w:val="none"/>
              </w:rPr>
              <w:t>项目</w:t>
            </w:r>
          </w:p>
        </w:tc>
        <w:tc>
          <w:tcPr>
            <w:tcW w:w="3237"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评审内容及规则</w:t>
            </w:r>
          </w:p>
        </w:tc>
        <w:tc>
          <w:tcPr>
            <w:tcW w:w="733" w:type="dxa"/>
            <w:vAlign w:val="center"/>
          </w:tcPr>
          <w:p>
            <w:pPr>
              <w:widowControl/>
              <w:jc w:val="center"/>
              <w:rPr>
                <w:rFonts w:hint="eastAsia" w:ascii="黑体" w:hAnsi="黑体" w:eastAsia="黑体" w:cs="宋体"/>
                <w:highlight w:val="none"/>
                <w:lang w:eastAsia="zh-CN"/>
              </w:rPr>
            </w:pPr>
            <w:r>
              <w:rPr>
                <w:rFonts w:hint="eastAsia" w:ascii="黑体" w:hAnsi="黑体" w:eastAsia="黑体" w:cs="宋体"/>
                <w:highlight w:val="none"/>
              </w:rPr>
              <w:t>标准</w:t>
            </w:r>
          </w:p>
          <w:p>
            <w:pPr>
              <w:widowControl/>
              <w:jc w:val="center"/>
              <w:rPr>
                <w:rFonts w:hint="eastAsia" w:ascii="黑体" w:hAnsi="黑体" w:eastAsia="黑体" w:cs="宋体"/>
                <w:highlight w:val="none"/>
              </w:rPr>
            </w:pPr>
            <w:r>
              <w:rPr>
                <w:rFonts w:hint="eastAsia" w:ascii="黑体" w:hAnsi="黑体" w:eastAsia="黑体" w:cs="宋体"/>
                <w:highlight w:val="none"/>
              </w:rPr>
              <w:t>分值</w:t>
            </w:r>
          </w:p>
        </w:tc>
        <w:tc>
          <w:tcPr>
            <w:tcW w:w="3593" w:type="dxa"/>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16" w:type="dxa"/>
            <w:vAlign w:val="center"/>
          </w:tcPr>
          <w:p>
            <w:pPr>
              <w:widowControl/>
              <w:jc w:val="center"/>
              <w:rPr>
                <w:rFonts w:hint="eastAsia" w:ascii="宋体" w:hAnsi="宋体" w:cs="宋体"/>
                <w:sz w:val="20"/>
                <w:szCs w:val="20"/>
                <w:highlight w:val="none"/>
                <w:lang w:eastAsia="zh-CN"/>
              </w:rPr>
            </w:pPr>
            <w:r>
              <w:rPr>
                <w:rFonts w:hint="eastAsia" w:ascii="宋体" w:hAnsi="宋体" w:cs="宋体"/>
                <w:sz w:val="20"/>
                <w:szCs w:val="20"/>
                <w:highlight w:val="none"/>
                <w:lang w:eastAsia="zh-CN"/>
              </w:rPr>
              <w:t>一</w:t>
            </w:r>
          </w:p>
        </w:tc>
        <w:tc>
          <w:tcPr>
            <w:tcW w:w="707" w:type="dxa"/>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业绩（</w:t>
            </w:r>
            <w:r>
              <w:rPr>
                <w:rFonts w:hint="eastAsia" w:ascii="宋体" w:hAnsi="宋体" w:cs="宋体"/>
                <w:sz w:val="20"/>
                <w:szCs w:val="20"/>
                <w:highlight w:val="none"/>
                <w:lang w:val="en-US" w:eastAsia="zh-CN"/>
              </w:rPr>
              <w:t>3分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比较合同签订时间在投标截止时间前</w:t>
            </w:r>
            <w:r>
              <w:rPr>
                <w:rFonts w:hint="eastAsia" w:ascii="宋体" w:hAnsi="宋体" w:cs="宋体"/>
                <w:sz w:val="20"/>
                <w:szCs w:val="20"/>
                <w:highlight w:val="none"/>
                <w:lang w:val="en-US" w:eastAsia="zh-CN"/>
              </w:rPr>
              <w:t>3</w:t>
            </w:r>
            <w:r>
              <w:rPr>
                <w:rFonts w:hint="eastAsia" w:ascii="宋体" w:hAnsi="宋体" w:cs="宋体"/>
                <w:sz w:val="20"/>
                <w:szCs w:val="20"/>
                <w:highlight w:val="none"/>
              </w:rPr>
              <w:t>年以内（截止时间前三个月内不计）的销售业绩，按销售数量计算。以提供投标供应商或投标产品生产商的</w:t>
            </w:r>
            <w:r>
              <w:rPr>
                <w:rFonts w:hint="eastAsia" w:ascii="宋体" w:hAnsi="宋体" w:cs="宋体"/>
                <w:color w:val="FF0000"/>
                <w:sz w:val="20"/>
                <w:szCs w:val="20"/>
                <w:highlight w:val="none"/>
              </w:rPr>
              <w:t>所投产品（同品牌同型号）</w:t>
            </w:r>
            <w:r>
              <w:rPr>
                <w:rFonts w:hint="eastAsia" w:ascii="宋体" w:hAnsi="宋体" w:cs="宋体"/>
                <w:sz w:val="20"/>
                <w:szCs w:val="20"/>
                <w:highlight w:val="none"/>
              </w:rPr>
              <w:t>销售合同和不低于合同金额</w:t>
            </w:r>
            <w:r>
              <w:rPr>
                <w:rFonts w:hint="eastAsia" w:ascii="宋体" w:hAnsi="宋体" w:cs="宋体"/>
                <w:sz w:val="20"/>
                <w:szCs w:val="20"/>
                <w:highlight w:val="none"/>
                <w:lang w:val="en-US" w:eastAsia="zh-CN"/>
              </w:rPr>
              <w:t>30</w:t>
            </w:r>
            <w:r>
              <w:rPr>
                <w:rFonts w:hint="eastAsia" w:ascii="宋体" w:hAnsi="宋体" w:cs="宋体"/>
                <w:sz w:val="20"/>
                <w:szCs w:val="20"/>
                <w:highlight w:val="none"/>
              </w:rPr>
              <w:t>%的相关银行收款进账凭证复印件为准，最多提供</w:t>
            </w:r>
            <w:r>
              <w:rPr>
                <w:rFonts w:hint="eastAsia" w:ascii="宋体" w:hAnsi="宋体" w:cs="宋体"/>
                <w:sz w:val="20"/>
                <w:szCs w:val="20"/>
                <w:highlight w:val="none"/>
                <w:lang w:val="en-US" w:eastAsia="zh-CN"/>
              </w:rPr>
              <w:t>10</w:t>
            </w:r>
            <w:r>
              <w:rPr>
                <w:rFonts w:hint="eastAsia" w:ascii="宋体" w:hAnsi="宋体" w:cs="宋体"/>
                <w:sz w:val="20"/>
                <w:szCs w:val="20"/>
                <w:highlight w:val="none"/>
              </w:rPr>
              <w:t>份合同。</w:t>
            </w:r>
          </w:p>
          <w:p>
            <w:pPr>
              <w:widowControl/>
              <w:jc w:val="left"/>
              <w:rPr>
                <w:rFonts w:hint="eastAsia" w:ascii="宋体" w:hAnsi="宋体" w:cs="宋体"/>
                <w:sz w:val="20"/>
                <w:szCs w:val="20"/>
                <w:highlight w:val="none"/>
              </w:rPr>
            </w:pPr>
            <w:r>
              <w:rPr>
                <w:rFonts w:hint="eastAsia" w:ascii="宋体" w:hAnsi="宋体" w:cs="宋体"/>
                <w:sz w:val="20"/>
                <w:szCs w:val="20"/>
                <w:highlight w:val="none"/>
              </w:rPr>
              <w:t>基准业绩=投标供应商提供的最高合计销售数量；业绩得分=销售业绩/基准业绩×标准分值。</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3分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1.时间或类别不符合要求、总金额或数量不清晰、无相关银行进账凭证的合同均无效，业绩为0的得0分。</w:t>
            </w:r>
          </w:p>
          <w:p>
            <w:pPr>
              <w:widowControl/>
              <w:jc w:val="both"/>
              <w:rPr>
                <w:rFonts w:hint="eastAsia" w:ascii="宋体" w:hAnsi="宋体" w:cs="宋体"/>
                <w:sz w:val="20"/>
                <w:szCs w:val="20"/>
                <w:highlight w:val="none"/>
              </w:rPr>
            </w:pPr>
            <w:r>
              <w:rPr>
                <w:rFonts w:hint="eastAsia" w:ascii="宋体" w:hAnsi="宋体" w:cs="宋体"/>
                <w:sz w:val="20"/>
                <w:szCs w:val="20"/>
                <w:highlight w:val="none"/>
              </w:rPr>
              <w:t>2.含有多个产品的销售合同，仅计算符合要求的产品的业绩。</w:t>
            </w:r>
            <w:r>
              <w:rPr>
                <w:rFonts w:hint="eastAsia" w:ascii="宋体" w:hAnsi="宋体" w:cs="宋体"/>
                <w:b/>
                <w:bCs/>
                <w:sz w:val="20"/>
                <w:szCs w:val="20"/>
                <w:highlight w:val="none"/>
              </w:rPr>
              <w:t>投标供应商需自行标注合同中投标产品的业绩，无法分辨的业绩无效。</w:t>
            </w:r>
          </w:p>
          <w:p>
            <w:pPr>
              <w:widowControl/>
              <w:jc w:val="both"/>
              <w:rPr>
                <w:rFonts w:hint="eastAsia" w:ascii="宋体" w:hAnsi="宋体" w:cs="宋体"/>
                <w:sz w:val="20"/>
                <w:szCs w:val="20"/>
                <w:highlight w:val="none"/>
              </w:rPr>
            </w:pPr>
            <w:r>
              <w:rPr>
                <w:rFonts w:hint="eastAsia" w:ascii="宋体" w:hAnsi="宋体" w:cs="宋体"/>
                <w:sz w:val="20"/>
                <w:szCs w:val="20"/>
                <w:highlight w:val="none"/>
              </w:rPr>
              <w:t>3.投标供应商为生产商时，应提供生产商销售合同。投标供应商为代理商时，可以提供代理销售合同或生产商销售合同，但</w:t>
            </w:r>
            <w:r>
              <w:rPr>
                <w:rFonts w:hint="eastAsia" w:ascii="宋体" w:hAnsi="宋体" w:cs="宋体"/>
                <w:sz w:val="20"/>
                <w:szCs w:val="20"/>
                <w:highlight w:val="none"/>
                <w:lang w:eastAsia="zh-CN"/>
              </w:rPr>
              <w:t>销售终端客户应为</w:t>
            </w:r>
            <w:r>
              <w:rPr>
                <w:rFonts w:hint="eastAsia" w:ascii="宋体" w:hAnsi="宋体" w:cs="宋体"/>
                <w:sz w:val="20"/>
                <w:szCs w:val="20"/>
                <w:highlight w:val="yellow"/>
                <w:lang w:eastAsia="zh-CN"/>
              </w:rPr>
              <w:t>三级医院，</w:t>
            </w:r>
            <w:r>
              <w:rPr>
                <w:rFonts w:hint="eastAsia" w:ascii="宋体" w:hAnsi="宋体" w:cs="宋体"/>
                <w:sz w:val="20"/>
                <w:szCs w:val="20"/>
                <w:highlight w:val="none"/>
                <w:lang w:eastAsia="zh-CN"/>
              </w:rPr>
              <w:t>否则业绩无效</w:t>
            </w:r>
            <w:r>
              <w:rPr>
                <w:rFonts w:hint="eastAsia" w:ascii="宋体" w:hAnsi="宋体" w:cs="宋体"/>
                <w:sz w:val="20"/>
                <w:szCs w:val="20"/>
                <w:highlight w:val="none"/>
              </w:rPr>
              <w:t>。</w:t>
            </w:r>
          </w:p>
          <w:p>
            <w:pPr>
              <w:widowControl/>
              <w:jc w:val="both"/>
              <w:rPr>
                <w:rFonts w:hint="eastAsia" w:ascii="宋体" w:hAnsi="宋体" w:cs="宋体"/>
                <w:sz w:val="22"/>
                <w:szCs w:val="22"/>
                <w:highlight w:val="none"/>
              </w:rPr>
            </w:pPr>
            <w:r>
              <w:rPr>
                <w:rFonts w:hint="eastAsia" w:ascii="宋体" w:hAnsi="宋体" w:cs="宋体"/>
                <w:sz w:val="20"/>
                <w:szCs w:val="20"/>
                <w:highlight w:val="none"/>
              </w:rPr>
              <w:t>4.销售合同复印件含合同首页、标的清单页、金额页、合同缔约双方签字盖章页。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二</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企业规模</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3分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1.根据投标供应商上年度</w:t>
            </w:r>
            <w:r>
              <w:rPr>
                <w:rFonts w:hint="eastAsia" w:ascii="宋体" w:hAnsi="宋体" w:cs="宋体"/>
                <w:sz w:val="20"/>
                <w:szCs w:val="20"/>
                <w:highlight w:val="none"/>
                <w:lang w:val="en-US" w:eastAsia="zh-CN"/>
              </w:rPr>
              <w:t>(2024年）</w:t>
            </w:r>
            <w:r>
              <w:rPr>
                <w:rFonts w:hint="eastAsia" w:ascii="宋体" w:hAnsi="宋体" w:cs="宋体"/>
                <w:sz w:val="20"/>
                <w:szCs w:val="20"/>
                <w:highlight w:val="none"/>
              </w:rPr>
              <w:t>纳税总金额由大至小排序，排名第一的得标准分值，其余依次按标准分值的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w:t>
            </w:r>
          </w:p>
        </w:tc>
        <w:tc>
          <w:tcPr>
            <w:tcW w:w="733" w:type="dxa"/>
            <w:vAlign w:val="center"/>
          </w:tcPr>
          <w:p>
            <w:pPr>
              <w:widowControl/>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1分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根据税务部门出具的完税凭证或纳税的银行转账汇款单、对账单等判定，认定税种不包括个人所得税。未提供的为0分，纳税额为0或为负值时得0分</w:t>
            </w:r>
          </w:p>
          <w:p>
            <w:pPr>
              <w:widowControl/>
              <w:jc w:val="both"/>
              <w:rPr>
                <w:rFonts w:hint="eastAsia" w:ascii="宋体" w:hAnsi="宋体" w:cs="宋体"/>
                <w:sz w:val="20"/>
                <w:szCs w:val="20"/>
                <w:highlight w:val="none"/>
              </w:rPr>
            </w:pPr>
            <w:r>
              <w:rPr>
                <w:rFonts w:hint="eastAsia" w:ascii="宋体" w:hAnsi="宋体" w:cs="宋体"/>
                <w:sz w:val="20"/>
                <w:szCs w:val="20"/>
                <w:highlight w:val="none"/>
              </w:rPr>
              <w:t>军队单位、事业单位得标准分值的</w:t>
            </w:r>
            <w:r>
              <w:rPr>
                <w:rFonts w:hint="eastAsia" w:ascii="宋体" w:hAnsi="宋体" w:cs="宋体"/>
                <w:sz w:val="20"/>
                <w:szCs w:val="20"/>
                <w:highlight w:val="none"/>
                <w:lang w:val="en-US" w:eastAsia="zh-CN"/>
              </w:rPr>
              <w:t>100</w:t>
            </w:r>
            <w:r>
              <w:rPr>
                <w:rFonts w:hint="eastAsia" w:ascii="宋体" w:hAnsi="宋体" w:cs="宋体"/>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8" w:hRule="atLeast"/>
        </w:trPr>
        <w:tc>
          <w:tcPr>
            <w:tcW w:w="816" w:type="dxa"/>
            <w:vMerge w:val="continue"/>
            <w:vAlign w:val="center"/>
          </w:tcPr>
          <w:p>
            <w:pPr>
              <w:widowControl/>
              <w:jc w:val="left"/>
              <w:rPr>
                <w:rFonts w:ascii="宋体" w:hAnsi="宋体" w:cs="宋体"/>
                <w:sz w:val="20"/>
                <w:szCs w:val="20"/>
                <w:highlight w:val="none"/>
              </w:rPr>
            </w:pPr>
          </w:p>
        </w:tc>
        <w:tc>
          <w:tcPr>
            <w:tcW w:w="707" w:type="dxa"/>
            <w:vMerge w:val="continue"/>
            <w:vAlign w:val="center"/>
          </w:tcPr>
          <w:p>
            <w:pPr>
              <w:widowControl/>
              <w:jc w:val="left"/>
              <w:rPr>
                <w:rFonts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2.根据投标供应商 近三年</w:t>
            </w:r>
            <w:r>
              <w:rPr>
                <w:rFonts w:hint="eastAsia" w:ascii="宋体" w:hAnsi="宋体" w:cs="宋体"/>
                <w:sz w:val="20"/>
                <w:szCs w:val="20"/>
                <w:highlight w:val="yellow"/>
              </w:rPr>
              <w:t>平均净资产</w:t>
            </w:r>
            <w:r>
              <w:rPr>
                <w:rFonts w:hint="eastAsia" w:ascii="宋体" w:hAnsi="宋体" w:cs="宋体"/>
                <w:sz w:val="20"/>
                <w:szCs w:val="20"/>
                <w:highlight w:val="none"/>
              </w:rPr>
              <w:t>总额由大至小排序，排名第一的得标准分值，其余依次按标准分值的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%递减，最低分为0分，平均净资产总额为负值的得0分。</w:t>
            </w:r>
          </w:p>
        </w:tc>
        <w:tc>
          <w:tcPr>
            <w:tcW w:w="733" w:type="dxa"/>
            <w:vAlign w:val="center"/>
          </w:tcPr>
          <w:p>
            <w:pPr>
              <w:widowControl/>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1分</w:t>
            </w:r>
          </w:p>
        </w:tc>
        <w:tc>
          <w:tcPr>
            <w:tcW w:w="3593" w:type="dxa"/>
            <w:vMerge w:val="restart"/>
            <w:vAlign w:val="center"/>
          </w:tcPr>
          <w:p>
            <w:pPr>
              <w:widowControl/>
              <w:jc w:val="left"/>
              <w:rPr>
                <w:rFonts w:hint="eastAsia" w:ascii="宋体" w:hAnsi="宋体" w:cs="宋体"/>
                <w:sz w:val="16"/>
                <w:szCs w:val="16"/>
                <w:highlight w:val="none"/>
              </w:rPr>
            </w:pPr>
            <w:r>
              <w:rPr>
                <w:rFonts w:hint="eastAsia" w:ascii="宋体" w:hAnsi="宋体" w:cs="宋体"/>
                <w:sz w:val="20"/>
                <w:szCs w:val="20"/>
                <w:highlight w:val="none"/>
              </w:rPr>
              <w:t>以第三方会计师事务所出具的近三年（20</w:t>
            </w:r>
            <w:r>
              <w:rPr>
                <w:rFonts w:hint="eastAsia" w:ascii="宋体" w:hAnsi="宋体" w:cs="宋体"/>
                <w:sz w:val="20"/>
                <w:szCs w:val="20"/>
                <w:highlight w:val="none"/>
                <w:lang w:val="en-US" w:eastAsia="zh-CN"/>
              </w:rPr>
              <w:t>21</w:t>
            </w:r>
            <w:r>
              <w:rPr>
                <w:rFonts w:hint="eastAsia" w:ascii="宋体" w:hAnsi="宋体" w:cs="宋体"/>
                <w:sz w:val="20"/>
                <w:szCs w:val="20"/>
                <w:highlight w:val="none"/>
              </w:rPr>
              <w:t>年至20</w:t>
            </w:r>
            <w:r>
              <w:rPr>
                <w:rFonts w:hint="eastAsia" w:ascii="宋体" w:hAnsi="宋体" w:cs="宋体"/>
                <w:sz w:val="20"/>
                <w:szCs w:val="20"/>
                <w:highlight w:val="none"/>
                <w:lang w:val="en-US" w:eastAsia="zh-CN"/>
              </w:rPr>
              <w:t>23</w:t>
            </w:r>
            <w:r>
              <w:rPr>
                <w:rFonts w:hint="eastAsia" w:ascii="宋体" w:hAnsi="宋体" w:cs="宋体"/>
                <w:sz w:val="20"/>
                <w:szCs w:val="20"/>
                <w:highlight w:val="none"/>
              </w:rPr>
              <w:t>年）的财务审计报告中显示的数据为准（军队单位、事业单位无法提供审计报告的，可由上级管理部门批复的决算代替），如投标（报价）产品生产商（供应商）同时提供其报表和合并报表，以其报表为准，如仅有合并报表导致无法拆分投标（报价）产品生产商（供应商）的相关数据，按照0分处理。审计报告中无相关数据的，按照0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816" w:type="dxa"/>
            <w:vMerge w:val="continue"/>
            <w:vAlign w:val="center"/>
          </w:tcPr>
          <w:p>
            <w:pPr>
              <w:widowControl/>
              <w:jc w:val="left"/>
              <w:rPr>
                <w:rFonts w:ascii="宋体" w:hAnsi="宋体" w:cs="宋体"/>
                <w:sz w:val="20"/>
                <w:szCs w:val="20"/>
                <w:highlight w:val="none"/>
              </w:rPr>
            </w:pPr>
          </w:p>
        </w:tc>
        <w:tc>
          <w:tcPr>
            <w:tcW w:w="707" w:type="dxa"/>
            <w:vMerge w:val="continue"/>
            <w:vAlign w:val="center"/>
          </w:tcPr>
          <w:p>
            <w:pPr>
              <w:widowControl/>
              <w:jc w:val="left"/>
              <w:rPr>
                <w:rFonts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3.根据投标供应商 近三年</w:t>
            </w:r>
            <w:r>
              <w:rPr>
                <w:rFonts w:hint="eastAsia" w:ascii="宋体" w:hAnsi="宋体" w:cs="宋体"/>
                <w:sz w:val="20"/>
                <w:szCs w:val="20"/>
                <w:highlight w:val="yellow"/>
              </w:rPr>
              <w:t>平均资产总额</w:t>
            </w:r>
            <w:r>
              <w:rPr>
                <w:rFonts w:hint="eastAsia" w:ascii="宋体" w:hAnsi="宋体" w:cs="宋体"/>
                <w:sz w:val="20"/>
                <w:szCs w:val="20"/>
                <w:highlight w:val="none"/>
              </w:rPr>
              <w:t>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%递减，最低分为0分，平均资产总额为负值的得0分。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三</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财务状况</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2.5分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1.根据投标供应商近三年平均净利润金额由大至小排序，排名第一的得标准分值，其余依次按标准分值的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%递减，最低分为0分，净利润为负值的得0分。</w:t>
            </w:r>
          </w:p>
        </w:tc>
        <w:tc>
          <w:tcPr>
            <w:tcW w:w="733" w:type="dxa"/>
            <w:vAlign w:val="center"/>
          </w:tcPr>
          <w:p>
            <w:pPr>
              <w:widowControl/>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left"/>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2.根据投标供应商近三年平均资产负债率低于50%（含）的得标准分值，50%</w:t>
            </w:r>
            <w:r>
              <w:rPr>
                <w:rFonts w:hint="eastAsia" w:ascii="宋体" w:hAnsi="宋体" w:cs="宋体"/>
                <w:sz w:val="20"/>
                <w:szCs w:val="20"/>
                <w:highlight w:val="none"/>
                <w:lang w:val="en-US" w:eastAsia="zh-CN"/>
              </w:rPr>
              <w:t>-</w:t>
            </w:r>
            <w:r>
              <w:rPr>
                <w:rFonts w:hint="eastAsia" w:ascii="宋体" w:hAnsi="宋体" w:cs="宋体"/>
                <w:sz w:val="20"/>
                <w:szCs w:val="20"/>
                <w:highlight w:val="none"/>
              </w:rPr>
              <w:t>70%（含）得标准分值的50%，70%以上的为0分。</w:t>
            </w:r>
          </w:p>
        </w:tc>
        <w:tc>
          <w:tcPr>
            <w:tcW w:w="733" w:type="dxa"/>
            <w:vAlign w:val="center"/>
          </w:tcPr>
          <w:p>
            <w:pPr>
              <w:widowControl/>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0.5分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rPr>
              <w:t>3.根据投标供应商近三年平均营业收入金额由大至小排序，排名第一的得标准分值，其余依次按标准分值的</w:t>
            </w:r>
            <w:r>
              <w:rPr>
                <w:rFonts w:hint="eastAsia" w:ascii="宋体" w:hAnsi="宋体" w:cs="宋体"/>
                <w:sz w:val="20"/>
                <w:szCs w:val="20"/>
                <w:highlight w:val="none"/>
                <w:lang w:val="en-US" w:eastAsia="zh-CN"/>
              </w:rPr>
              <w:t>25</w:t>
            </w:r>
            <w:r>
              <w:rPr>
                <w:rFonts w:hint="eastAsia" w:ascii="宋体" w:hAnsi="宋体" w:cs="宋体"/>
                <w:sz w:val="20"/>
                <w:szCs w:val="20"/>
                <w:highlight w:val="none"/>
              </w:rPr>
              <w:t>%递减，最低分为0分。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Merge w:val="continue"/>
            <w:vAlign w:val="center"/>
          </w:tcPr>
          <w:p>
            <w:pPr>
              <w:widowControl/>
              <w:jc w:val="center"/>
              <w:rPr>
                <w:rFonts w:hint="eastAsia" w:ascii="宋体" w:hAnsi="宋体" w:cs="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lang w:eastAsia="zh-CN"/>
              </w:rPr>
              <w:t>四</w:t>
            </w:r>
          </w:p>
        </w:tc>
        <w:tc>
          <w:tcPr>
            <w:tcW w:w="707" w:type="dxa"/>
            <w:vMerge w:val="restart"/>
            <w:vAlign w:val="center"/>
          </w:tcPr>
          <w:p>
            <w:pPr>
              <w:widowControl/>
              <w:jc w:val="center"/>
              <w:rPr>
                <w:rFonts w:hint="eastAsia" w:ascii="宋体" w:hAnsi="宋体" w:eastAsia="宋体" w:cs="宋体"/>
                <w:sz w:val="20"/>
                <w:szCs w:val="20"/>
                <w:highlight w:val="none"/>
                <w:lang w:eastAsia="zh-CN"/>
              </w:rPr>
            </w:pPr>
            <w:r>
              <w:rPr>
                <w:rFonts w:hint="eastAsia" w:ascii="宋体" w:hAnsi="宋体" w:cs="宋体"/>
                <w:sz w:val="20"/>
                <w:szCs w:val="20"/>
                <w:highlight w:val="none"/>
              </w:rPr>
              <w:t>企业信誉</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1.5分</w:t>
            </w:r>
            <w:r>
              <w:rPr>
                <w:rFonts w:hint="eastAsia" w:ascii="宋体" w:hAnsi="宋体" w:cs="宋体"/>
                <w:sz w:val="20"/>
                <w:szCs w:val="20"/>
                <w:highlight w:val="none"/>
                <w:lang w:eastAsia="zh-CN"/>
              </w:rPr>
              <w:t>）</w:t>
            </w:r>
          </w:p>
        </w:tc>
        <w:tc>
          <w:tcPr>
            <w:tcW w:w="3237" w:type="dxa"/>
            <w:vAlign w:val="center"/>
          </w:tcPr>
          <w:p>
            <w:pPr>
              <w:widowControl/>
              <w:jc w:val="left"/>
              <w:rPr>
                <w:rFonts w:hint="eastAsia" w:ascii="宋体" w:hAnsi="宋体" w:cs="宋体"/>
                <w:sz w:val="20"/>
                <w:szCs w:val="20"/>
                <w:highlight w:val="none"/>
                <w:lang w:eastAsia="zh-CN"/>
              </w:rPr>
            </w:pPr>
            <w:r>
              <w:rPr>
                <w:rFonts w:hint="eastAsia" w:ascii="宋体" w:hAnsi="宋体" w:cs="宋体"/>
                <w:sz w:val="20"/>
                <w:szCs w:val="20"/>
                <w:highlight w:val="none"/>
                <w:lang w:eastAsia="zh-CN"/>
              </w:rPr>
              <w:t>1.投标、供应商近三年（20</w:t>
            </w:r>
            <w:r>
              <w:rPr>
                <w:rFonts w:hint="eastAsia" w:ascii="宋体" w:hAnsi="宋体" w:cs="宋体"/>
                <w:sz w:val="20"/>
                <w:szCs w:val="20"/>
                <w:highlight w:val="none"/>
                <w:lang w:val="en-US" w:eastAsia="zh-CN"/>
              </w:rPr>
              <w:t>21</w:t>
            </w:r>
            <w:r>
              <w:rPr>
                <w:rFonts w:hint="eastAsia" w:ascii="宋体" w:hAnsi="宋体" w:cs="宋体"/>
                <w:sz w:val="20"/>
                <w:szCs w:val="20"/>
                <w:highlight w:val="none"/>
                <w:lang w:eastAsia="zh-CN"/>
              </w:rPr>
              <w:t>年至20</w:t>
            </w:r>
            <w:r>
              <w:rPr>
                <w:rFonts w:hint="eastAsia" w:ascii="宋体" w:hAnsi="宋体" w:cs="宋体"/>
                <w:sz w:val="20"/>
                <w:szCs w:val="20"/>
                <w:highlight w:val="none"/>
                <w:lang w:val="en-US" w:eastAsia="zh-CN"/>
              </w:rPr>
              <w:t>23</w:t>
            </w:r>
            <w:r>
              <w:rPr>
                <w:rFonts w:hint="eastAsia" w:ascii="宋体" w:hAnsi="宋体" w:cs="宋体"/>
                <w:sz w:val="20"/>
                <w:szCs w:val="20"/>
                <w:highlight w:val="none"/>
                <w:lang w:eastAsia="zh-CN"/>
              </w:rPr>
              <w:t>年）连续取得税务部门颁发的企业纳税信用A级评价证书的得标准分值，取得过两次的得标准分值的50%，取得过一次的得标准分值的25%，没有或无效的为0分。</w:t>
            </w:r>
          </w:p>
        </w:tc>
        <w:tc>
          <w:tcPr>
            <w:tcW w:w="733" w:type="dxa"/>
            <w:vAlign w:val="center"/>
          </w:tcPr>
          <w:p>
            <w:pPr>
              <w:widowControl/>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1分</w:t>
            </w:r>
          </w:p>
        </w:tc>
        <w:tc>
          <w:tcPr>
            <w:tcW w:w="3593" w:type="dxa"/>
            <w:vAlign w:val="center"/>
          </w:tcPr>
          <w:p>
            <w:pPr>
              <w:widowControl/>
              <w:numPr>
                <w:ilvl w:val="0"/>
                <w:numId w:val="2"/>
              </w:numPr>
              <w:jc w:val="both"/>
              <w:rPr>
                <w:rFonts w:hint="eastAsia" w:ascii="宋体" w:hAnsi="宋体" w:cs="宋体"/>
                <w:sz w:val="20"/>
                <w:szCs w:val="20"/>
                <w:highlight w:val="none"/>
                <w:lang w:eastAsia="zh-CN"/>
              </w:rPr>
            </w:pPr>
            <w:r>
              <w:rPr>
                <w:rFonts w:hint="eastAsia" w:ascii="宋体" w:hAnsi="宋体" w:cs="宋体"/>
                <w:sz w:val="20"/>
                <w:szCs w:val="20"/>
                <w:highlight w:val="none"/>
                <w:lang w:eastAsia="zh-CN"/>
              </w:rPr>
              <w:t>网上公示的，须提供截图和查询网址</w:t>
            </w:r>
          </w:p>
          <w:p>
            <w:pPr>
              <w:widowControl/>
              <w:numPr>
                <w:ilvl w:val="0"/>
                <w:numId w:val="2"/>
              </w:numPr>
              <w:jc w:val="both"/>
              <w:rPr>
                <w:rFonts w:hint="eastAsia" w:ascii="宋体" w:hAnsi="宋体" w:cs="宋体"/>
                <w:sz w:val="20"/>
                <w:szCs w:val="20"/>
                <w:highlight w:val="none"/>
                <w:lang w:eastAsia="zh-CN"/>
              </w:rPr>
            </w:pPr>
            <w:r>
              <w:rPr>
                <w:rFonts w:hint="eastAsia" w:ascii="宋体" w:hAnsi="宋体" w:cs="宋体"/>
                <w:sz w:val="20"/>
                <w:szCs w:val="20"/>
                <w:highlight w:val="none"/>
                <w:lang w:eastAsia="zh-CN"/>
              </w:rPr>
              <w:t>提供税务系统出具的证明材料复印件加盖公章,无证明文件不得分。</w:t>
            </w:r>
          </w:p>
          <w:p>
            <w:pPr>
              <w:widowControl/>
              <w:jc w:val="both"/>
              <w:rPr>
                <w:rFonts w:hint="eastAsia" w:ascii="宋体" w:hAnsi="宋体" w:cs="宋体"/>
                <w:sz w:val="20"/>
                <w:szCs w:val="20"/>
                <w:highlight w:val="none"/>
              </w:rPr>
            </w:pPr>
            <w:r>
              <w:rPr>
                <w:rFonts w:hint="eastAsia" w:ascii="宋体" w:hAnsi="宋体" w:cs="宋体"/>
                <w:sz w:val="20"/>
                <w:szCs w:val="20"/>
                <w:highlight w:val="none"/>
                <w:lang w:val="en-US" w:eastAsia="zh-CN"/>
              </w:rPr>
              <w:t>3.</w:t>
            </w:r>
            <w:r>
              <w:rPr>
                <w:rFonts w:hint="eastAsia" w:ascii="宋体" w:hAnsi="宋体" w:cs="宋体"/>
                <w:sz w:val="20"/>
                <w:szCs w:val="20"/>
                <w:highlight w:val="none"/>
                <w:lang w:eastAsia="zh-CN"/>
              </w:rPr>
              <w:t>军队单位、事业单位可提供上年度12个月的纳税凭证，得标准分值。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6" w:type="dxa"/>
            <w:vMerge w:val="continue"/>
            <w:vAlign w:val="center"/>
          </w:tcPr>
          <w:p>
            <w:pPr>
              <w:widowControl/>
              <w:jc w:val="center"/>
              <w:rPr>
                <w:rFonts w:hint="eastAsia" w:ascii="宋体" w:hAnsi="宋体" w:eastAsia="宋体" w:cs="宋体"/>
                <w:sz w:val="20"/>
                <w:szCs w:val="20"/>
                <w:highlight w:val="none"/>
                <w:lang w:eastAsia="zh-CN"/>
              </w:rPr>
            </w:pPr>
          </w:p>
        </w:tc>
        <w:tc>
          <w:tcPr>
            <w:tcW w:w="707" w:type="dxa"/>
            <w:vMerge w:val="continue"/>
            <w:vAlign w:val="center"/>
          </w:tcPr>
          <w:p>
            <w:pPr>
              <w:widowControl/>
              <w:jc w:val="center"/>
              <w:rPr>
                <w:rFonts w:hint="eastAsia" w:ascii="宋体" w:hAnsi="宋体" w:cs="宋体"/>
                <w:sz w:val="20"/>
                <w:szCs w:val="20"/>
                <w:highlight w:val="none"/>
              </w:rPr>
            </w:pPr>
          </w:p>
        </w:tc>
        <w:tc>
          <w:tcPr>
            <w:tcW w:w="3237" w:type="dxa"/>
            <w:vAlign w:val="center"/>
          </w:tcPr>
          <w:p>
            <w:pPr>
              <w:widowControl/>
              <w:jc w:val="left"/>
              <w:rPr>
                <w:rFonts w:hint="eastAsia" w:ascii="宋体" w:hAnsi="宋体" w:cs="宋体"/>
                <w:sz w:val="20"/>
                <w:szCs w:val="20"/>
                <w:highlight w:val="none"/>
                <w:lang w:eastAsia="zh-CN"/>
              </w:rPr>
            </w:pPr>
            <w:r>
              <w:rPr>
                <w:rFonts w:hint="eastAsia" w:ascii="宋体" w:hAnsi="宋体" w:cs="宋体"/>
                <w:sz w:val="20"/>
                <w:szCs w:val="20"/>
                <w:highlight w:val="none"/>
                <w:lang w:eastAsia="zh-CN"/>
              </w:rPr>
              <w:t>2.投标供应商近三年内（截止开标时间）未被列入军队采购失信名单的得标准分值，否则不得分。（以采购机构查询军队采购网内网处罚截止日期为准）</w:t>
            </w:r>
          </w:p>
        </w:tc>
        <w:tc>
          <w:tcPr>
            <w:tcW w:w="733" w:type="dxa"/>
            <w:vAlign w:val="center"/>
          </w:tcPr>
          <w:p>
            <w:pPr>
              <w:widowControl/>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0.5分</w:t>
            </w:r>
          </w:p>
        </w:tc>
        <w:tc>
          <w:tcPr>
            <w:tcW w:w="3593" w:type="dxa"/>
            <w:vAlign w:val="center"/>
          </w:tcPr>
          <w:p>
            <w:pPr>
              <w:widowControl/>
              <w:jc w:val="both"/>
              <w:rPr>
                <w:rFonts w:hint="eastAsia" w:ascii="宋体" w:hAnsi="宋体" w:cs="宋体"/>
                <w:sz w:val="20"/>
                <w:szCs w:val="20"/>
                <w:highlight w:val="none"/>
              </w:rPr>
            </w:pPr>
            <w:r>
              <w:rPr>
                <w:rFonts w:hint="eastAsia" w:ascii="宋体" w:hAnsi="宋体" w:cs="宋体"/>
                <w:sz w:val="20"/>
                <w:szCs w:val="20"/>
                <w:highlight w:val="none"/>
              </w:rPr>
              <w:t>不论做出处罚决定的为哪一级采购管理部门或不同的处罚有效范围，凡纳入军队采购失信名单的均有效。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ins w:id="0" w:author="zero" w:date="2023-07-24T10:53:56Z"/>
        </w:trPr>
        <w:tc>
          <w:tcPr>
            <w:tcW w:w="4760" w:type="dxa"/>
            <w:gridSpan w:val="3"/>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bCs/>
                <w:color w:val="auto"/>
                <w:sz w:val="24"/>
                <w:highlight w:val="none"/>
              </w:rPr>
              <w:t>合</w:t>
            </w:r>
            <w:r>
              <w:rPr>
                <w:rFonts w:ascii="宋体" w:hAnsi="宋体"/>
                <w:bCs/>
                <w:color w:val="auto"/>
                <w:sz w:val="24"/>
                <w:highlight w:val="none"/>
              </w:rPr>
              <w:t xml:space="preserve">    </w:t>
            </w:r>
            <w:r>
              <w:rPr>
                <w:rFonts w:hint="eastAsia" w:ascii="宋体" w:hAnsi="宋体"/>
                <w:bCs/>
                <w:color w:val="auto"/>
                <w:sz w:val="24"/>
                <w:highlight w:val="none"/>
              </w:rPr>
              <w:t>计</w:t>
            </w:r>
            <w:r>
              <w:rPr>
                <w:rFonts w:hint="eastAsia" w:ascii="宋体" w:hAnsi="宋体"/>
                <w:bCs/>
                <w:color w:val="auto"/>
                <w:sz w:val="24"/>
                <w:highlight w:val="none"/>
                <w:lang w:eastAsia="zh-CN"/>
              </w:rPr>
              <w:t>（</w:t>
            </w:r>
            <w:r>
              <w:rPr>
                <w:rFonts w:hint="eastAsia" w:ascii="宋体" w:hAnsi="宋体"/>
                <w:bCs/>
                <w:color w:val="auto"/>
                <w:sz w:val="24"/>
                <w:highlight w:val="none"/>
                <w:lang w:val="en-US" w:eastAsia="zh-CN"/>
              </w:rPr>
              <w:t>10分</w:t>
            </w:r>
            <w:r>
              <w:rPr>
                <w:rFonts w:hint="eastAsia" w:ascii="宋体" w:hAnsi="宋体"/>
                <w:bCs/>
                <w:color w:val="auto"/>
                <w:sz w:val="24"/>
                <w:highlight w:val="none"/>
                <w:lang w:eastAsia="zh-CN"/>
              </w:rPr>
              <w:t>）</w:t>
            </w:r>
          </w:p>
        </w:tc>
        <w:tc>
          <w:tcPr>
            <w:tcW w:w="733" w:type="dxa"/>
            <w:vAlign w:val="center"/>
          </w:tcPr>
          <w:p>
            <w:pPr>
              <w:widowControl/>
              <w:jc w:val="center"/>
              <w:rPr>
                <w:ins w:id="1" w:author="zero" w:date="2023-07-24T10:53:56Z"/>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10分</w:t>
            </w:r>
          </w:p>
        </w:tc>
        <w:tc>
          <w:tcPr>
            <w:tcW w:w="3593" w:type="dxa"/>
            <w:vAlign w:val="center"/>
          </w:tcPr>
          <w:p>
            <w:pPr>
              <w:widowControl/>
              <w:jc w:val="center"/>
              <w:rPr>
                <w:ins w:id="2" w:author="zero" w:date="2023-07-24T10:53:56Z"/>
                <w:rFonts w:hint="eastAsia" w:ascii="宋体" w:hAnsi="宋体" w:cs="宋体"/>
                <w:sz w:val="20"/>
                <w:szCs w:val="20"/>
                <w:highlight w:val="none"/>
              </w:rPr>
            </w:pPr>
          </w:p>
        </w:tc>
      </w:tr>
    </w:tbl>
    <w:p>
      <w:pPr>
        <w:pStyle w:val="15"/>
        <w:sectPr>
          <w:headerReference r:id="rId5" w:type="default"/>
          <w:footerReference r:id="rId6" w:type="default"/>
          <w:pgSz w:w="11906" w:h="16838"/>
          <w:pgMar w:top="1418" w:right="1134" w:bottom="1418" w:left="1418" w:header="851" w:footer="851" w:gutter="0"/>
          <w:cols w:space="720" w:num="1"/>
          <w:docGrid w:linePitch="388" w:charSpace="-1260"/>
        </w:sectPr>
      </w:pPr>
      <w:r>
        <w:rPr>
          <w:rFonts w:hint="eastAsia"/>
          <w:bCs/>
          <w:sz w:val="28"/>
          <w:szCs w:val="28"/>
        </w:rPr>
        <w:t>评审委员会成员签名：年</w:t>
      </w:r>
      <w:r>
        <w:rPr>
          <w:rFonts w:hint="eastAsia"/>
          <w:bCs/>
          <w:sz w:val="28"/>
          <w:szCs w:val="28"/>
          <w:u w:val="single"/>
        </w:rPr>
        <w:t>　　</w:t>
      </w:r>
      <w:r>
        <w:rPr>
          <w:rFonts w:hint="eastAsia"/>
          <w:bCs/>
          <w:sz w:val="28"/>
          <w:szCs w:val="28"/>
        </w:rPr>
        <w:t>月</w:t>
      </w:r>
      <w:r>
        <w:rPr>
          <w:rFonts w:hint="eastAsia"/>
          <w:bCs/>
          <w:sz w:val="28"/>
          <w:szCs w:val="28"/>
          <w:u w:val="single"/>
        </w:rPr>
        <w:t>　</w:t>
      </w:r>
      <w:r>
        <w:rPr>
          <w:rFonts w:hint="eastAsia"/>
          <w:bCs/>
          <w:sz w:val="28"/>
          <w:szCs w:val="28"/>
        </w:rPr>
        <w:t>日</w:t>
      </w:r>
    </w:p>
    <w:p>
      <w:pPr>
        <w:pStyle w:val="5"/>
        <w:spacing w:beforeLines="50" w:afterLines="50" w:line="560" w:lineRule="exact"/>
        <w:rPr>
          <w:rFonts w:ascii="黑体" w:hAnsi="黑体"/>
          <w:b w:val="0"/>
          <w:sz w:val="28"/>
          <w:szCs w:val="28"/>
        </w:rPr>
      </w:pPr>
      <w:bookmarkStart w:id="59" w:name="_Toc3498"/>
      <w:bookmarkStart w:id="60" w:name="_Toc132190629"/>
      <w:bookmarkStart w:id="61" w:name="_Toc128150129"/>
      <w:bookmarkStart w:id="62" w:name="_Toc130657533"/>
      <w:bookmarkStart w:id="63" w:name="_Toc130657987"/>
      <w:bookmarkStart w:id="64" w:name="_Toc127820559"/>
      <w:bookmarkStart w:id="65" w:name="_Toc130886994"/>
      <w:bookmarkStart w:id="66" w:name="_Toc128150773"/>
      <w:bookmarkStart w:id="67" w:name="_Toc130887495"/>
      <w:bookmarkStart w:id="68" w:name="_Toc128151022"/>
      <w:bookmarkStart w:id="69" w:name="_Toc128397965"/>
      <w:r>
        <w:rPr>
          <w:rFonts w:hint="eastAsia" w:ascii="黑体" w:hAnsi="黑体"/>
          <w:b w:val="0"/>
          <w:sz w:val="28"/>
          <w:szCs w:val="28"/>
        </w:rPr>
        <w:t>附表</w:t>
      </w:r>
      <w:r>
        <w:rPr>
          <w:rFonts w:ascii="黑体" w:hAnsi="黑体"/>
          <w:b w:val="0"/>
          <w:sz w:val="28"/>
          <w:szCs w:val="28"/>
        </w:rPr>
        <w:t xml:space="preserve">4 </w:t>
      </w:r>
      <w:r>
        <w:rPr>
          <w:rFonts w:hint="eastAsia" w:ascii="黑体" w:hAnsi="黑体"/>
          <w:b w:val="0"/>
          <w:sz w:val="28"/>
          <w:szCs w:val="28"/>
        </w:rPr>
        <w:t>技术评审标准表</w:t>
      </w:r>
      <w:bookmarkEnd w:id="59"/>
      <w:bookmarkEnd w:id="60"/>
      <w:bookmarkEnd w:id="61"/>
      <w:bookmarkEnd w:id="62"/>
      <w:bookmarkEnd w:id="63"/>
      <w:bookmarkEnd w:id="64"/>
      <w:bookmarkEnd w:id="65"/>
      <w:bookmarkEnd w:id="66"/>
      <w:bookmarkEnd w:id="67"/>
      <w:bookmarkEnd w:id="68"/>
      <w:bookmarkEnd w:id="69"/>
      <w:r>
        <w:rPr>
          <w:rFonts w:hint="eastAsia" w:ascii="黑体" w:hAnsi="黑体"/>
          <w:b w:val="0"/>
          <w:sz w:val="28"/>
          <w:szCs w:val="28"/>
        </w:rPr>
        <w:t>（综合评分法</w:t>
      </w:r>
      <w:r>
        <w:rPr>
          <w:rFonts w:ascii="黑体" w:hAnsi="黑体"/>
          <w:b w:val="0"/>
          <w:sz w:val="28"/>
          <w:szCs w:val="28"/>
        </w:rPr>
        <w:t>）</w:t>
      </w:r>
    </w:p>
    <w:p>
      <w:pPr>
        <w:spacing w:before="240" w:beforeLines="100" w:after="240" w:afterLines="100"/>
        <w:jc w:val="center"/>
        <w:rPr>
          <w:rFonts w:ascii="黑体" w:hAnsi="黑体" w:eastAsia="黑体"/>
          <w:bCs/>
          <w:sz w:val="36"/>
          <w:szCs w:val="36"/>
          <w:highlight w:val="none"/>
        </w:rPr>
      </w:pPr>
      <w:bookmarkStart w:id="70" w:name="_Toc8813"/>
      <w:r>
        <w:rPr>
          <w:rFonts w:hint="eastAsia" w:ascii="黑体" w:hAnsi="黑体" w:eastAsia="黑体"/>
          <w:bCs/>
          <w:sz w:val="36"/>
          <w:szCs w:val="36"/>
          <w:highlight w:val="none"/>
        </w:rPr>
        <w:t>技术评审标准表（综合评分法）</w:t>
      </w:r>
    </w:p>
    <w:tbl>
      <w:tblPr>
        <w:tblStyle w:val="42"/>
        <w:tblW w:w="98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541"/>
        <w:gridCol w:w="5755"/>
        <w:gridCol w:w="687"/>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404"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序号</w:t>
            </w:r>
          </w:p>
        </w:tc>
        <w:tc>
          <w:tcPr>
            <w:tcW w:w="1541"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w:t>
            </w:r>
            <w:r>
              <w:rPr>
                <w:rFonts w:hint="eastAsia" w:ascii="黑体" w:hAnsi="黑体" w:eastAsia="黑体" w:cs="宋体"/>
                <w:highlight w:val="none"/>
              </w:rPr>
              <w:br w:type="textWrapping"/>
            </w:r>
            <w:r>
              <w:rPr>
                <w:rFonts w:hint="eastAsia" w:ascii="黑体" w:hAnsi="黑体" w:eastAsia="黑体" w:cs="宋体"/>
                <w:highlight w:val="none"/>
              </w:rPr>
              <w:t>项目</w:t>
            </w:r>
          </w:p>
        </w:tc>
        <w:tc>
          <w:tcPr>
            <w:tcW w:w="5755"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评审内容及规则</w:t>
            </w:r>
          </w:p>
        </w:tc>
        <w:tc>
          <w:tcPr>
            <w:tcW w:w="687"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标准</w:t>
            </w:r>
            <w:r>
              <w:rPr>
                <w:rFonts w:hint="eastAsia" w:ascii="黑体" w:hAnsi="黑体" w:eastAsia="黑体" w:cs="宋体"/>
                <w:highlight w:val="none"/>
              </w:rPr>
              <w:br w:type="textWrapping"/>
            </w:r>
            <w:r>
              <w:rPr>
                <w:rFonts w:hint="eastAsia" w:ascii="黑体" w:hAnsi="黑体" w:eastAsia="黑体" w:cs="宋体"/>
                <w:highlight w:val="none"/>
              </w:rPr>
              <w:t>分值</w:t>
            </w:r>
          </w:p>
        </w:tc>
        <w:tc>
          <w:tcPr>
            <w:tcW w:w="1470" w:type="dxa"/>
            <w:noWrap w:val="0"/>
            <w:vAlign w:val="center"/>
          </w:tcPr>
          <w:p>
            <w:pPr>
              <w:widowControl/>
              <w:jc w:val="center"/>
              <w:rPr>
                <w:rFonts w:hint="eastAsia" w:ascii="黑体" w:hAnsi="黑体" w:eastAsia="黑体" w:cs="宋体"/>
                <w:highlight w:val="none"/>
              </w:rPr>
            </w:pPr>
            <w:r>
              <w:rPr>
                <w:rFonts w:hint="eastAsia" w:ascii="黑体" w:hAnsi="黑体" w:eastAsia="黑体" w:cs="宋体"/>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9" w:hRule="atLeast"/>
          <w:jc w:val="center"/>
        </w:trPr>
        <w:tc>
          <w:tcPr>
            <w:tcW w:w="404"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val="en-US" w:eastAsia="zh-CN"/>
              </w:rPr>
              <w:t>一</w:t>
            </w:r>
          </w:p>
        </w:tc>
        <w:tc>
          <w:tcPr>
            <w:tcW w:w="1541" w:type="dxa"/>
            <w:noWrap w:val="0"/>
            <w:vAlign w:val="center"/>
          </w:tcPr>
          <w:p>
            <w:pPr>
              <w:widowControl/>
              <w:jc w:val="center"/>
              <w:rPr>
                <w:rFonts w:ascii="宋体" w:hAnsi="宋体" w:cs="宋体"/>
                <w:sz w:val="20"/>
                <w:szCs w:val="20"/>
                <w:highlight w:val="none"/>
              </w:rPr>
            </w:pPr>
            <w:r>
              <w:rPr>
                <w:rFonts w:hint="eastAsia" w:ascii="宋体" w:hAnsi="宋体" w:eastAsia="宋体" w:cs="宋体"/>
                <w:sz w:val="20"/>
                <w:szCs w:val="20"/>
                <w:highlight w:val="none"/>
                <w:lang w:val="zh-CN" w:eastAsia="zh-CN"/>
              </w:rPr>
              <w:t>参数指标正负偏离情况</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44分</w:t>
            </w:r>
            <w:r>
              <w:rPr>
                <w:rFonts w:hint="eastAsia" w:ascii="宋体" w:hAnsi="宋体" w:cs="宋体"/>
                <w:sz w:val="20"/>
                <w:szCs w:val="20"/>
                <w:highlight w:val="none"/>
                <w:lang w:eastAsia="zh-CN"/>
              </w:rPr>
              <w:t>）</w:t>
            </w:r>
          </w:p>
        </w:tc>
        <w:tc>
          <w:tcPr>
            <w:tcW w:w="57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atLeast"/>
              <w:jc w:val="left"/>
              <w:textAlignment w:val="auto"/>
              <w:rPr>
                <w:rFonts w:hint="eastAsia" w:ascii="宋体" w:hAnsi="宋体" w:cs="宋体"/>
                <w:sz w:val="20"/>
                <w:szCs w:val="20"/>
                <w:highlight w:val="none"/>
              </w:rPr>
            </w:pPr>
            <w:r>
              <w:rPr>
                <w:rFonts w:hint="eastAsia" w:ascii="宋体" w:hAnsi="宋体" w:cs="宋体"/>
                <w:sz w:val="20"/>
                <w:szCs w:val="20"/>
                <w:highlight w:val="none"/>
                <w:lang w:val="en-US" w:eastAsia="zh-CN"/>
              </w:rPr>
              <w:t>技术要求</w:t>
            </w:r>
            <w:r>
              <w:rPr>
                <w:rFonts w:hint="eastAsia" w:ascii="宋体" w:hAnsi="宋体" w:cs="宋体"/>
                <w:sz w:val="20"/>
                <w:szCs w:val="20"/>
                <w:highlight w:val="none"/>
              </w:rPr>
              <w:t>全部满足要求得</w:t>
            </w:r>
            <w:r>
              <w:rPr>
                <w:rFonts w:hint="eastAsia" w:ascii="宋体" w:hAnsi="宋体" w:cs="宋体"/>
                <w:sz w:val="20"/>
                <w:szCs w:val="20"/>
                <w:highlight w:val="none"/>
                <w:lang w:val="en-US" w:eastAsia="zh-CN"/>
              </w:rPr>
              <w:t>44</w:t>
            </w:r>
            <w:r>
              <w:rPr>
                <w:rFonts w:hint="eastAsia" w:ascii="宋体" w:hAnsi="宋体" w:cs="宋体"/>
                <w:sz w:val="20"/>
                <w:szCs w:val="20"/>
                <w:highlight w:val="none"/>
              </w:rPr>
              <w:t>分。有负偏离的按以下标准扣分</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其中8项</w:t>
            </w:r>
            <w:r>
              <w:rPr>
                <w:rFonts w:hint="eastAsia" w:ascii="宋体" w:hAnsi="宋体" w:cs="宋体"/>
                <w:sz w:val="20"/>
                <w:szCs w:val="20"/>
                <w:highlight w:val="none"/>
              </w:rPr>
              <w:t>▲标识</w:t>
            </w:r>
            <w:r>
              <w:rPr>
                <w:rFonts w:hint="eastAsia" w:ascii="宋体" w:hAnsi="宋体" w:cs="宋体"/>
                <w:sz w:val="20"/>
                <w:szCs w:val="20"/>
                <w:highlight w:val="none"/>
                <w:lang w:eastAsia="zh-CN"/>
              </w:rPr>
              <w:t>的</w:t>
            </w:r>
            <w:r>
              <w:rPr>
                <w:rFonts w:hint="eastAsia" w:ascii="宋体" w:hAnsi="宋体" w:cs="宋体"/>
                <w:sz w:val="20"/>
                <w:szCs w:val="20"/>
                <w:highlight w:val="none"/>
              </w:rPr>
              <w:t>指标负偏离的每项扣</w:t>
            </w:r>
            <w:r>
              <w:rPr>
                <w:rFonts w:hint="eastAsia" w:ascii="宋体" w:hAnsi="宋体" w:cs="宋体"/>
                <w:sz w:val="20"/>
                <w:szCs w:val="20"/>
                <w:highlight w:val="none"/>
                <w:lang w:val="en-US" w:eastAsia="zh-CN"/>
              </w:rPr>
              <w:t>4</w:t>
            </w:r>
            <w:r>
              <w:rPr>
                <w:rFonts w:hint="eastAsia" w:ascii="宋体" w:hAnsi="宋体" w:cs="宋体"/>
                <w:sz w:val="20"/>
                <w:szCs w:val="20"/>
                <w:highlight w:val="none"/>
              </w:rPr>
              <w:t>分，</w:t>
            </w:r>
            <w:r>
              <w:rPr>
                <w:rFonts w:hint="eastAsia" w:ascii="宋体" w:hAnsi="宋体" w:cs="宋体"/>
                <w:sz w:val="20"/>
                <w:szCs w:val="20"/>
                <w:highlight w:val="none"/>
                <w:lang w:val="en-US" w:eastAsia="zh-CN"/>
              </w:rPr>
              <w:t>6项</w:t>
            </w:r>
            <w:r>
              <w:rPr>
                <w:rFonts w:hint="eastAsia" w:ascii="宋体" w:hAnsi="宋体" w:cs="宋体"/>
                <w:sz w:val="20"/>
                <w:szCs w:val="20"/>
                <w:highlight w:val="none"/>
              </w:rPr>
              <w:t>“无标识”指标负偏离的每项扣</w:t>
            </w:r>
            <w:r>
              <w:rPr>
                <w:rFonts w:hint="eastAsia" w:ascii="宋体" w:hAnsi="宋体" w:cs="宋体"/>
                <w:sz w:val="20"/>
                <w:szCs w:val="20"/>
                <w:highlight w:val="none"/>
                <w:lang w:val="en-US" w:eastAsia="zh-CN"/>
              </w:rPr>
              <w:t>2</w:t>
            </w:r>
            <w:r>
              <w:rPr>
                <w:rFonts w:hint="eastAsia" w:ascii="宋体" w:hAnsi="宋体" w:cs="宋体"/>
                <w:sz w:val="20"/>
                <w:szCs w:val="20"/>
                <w:highlight w:val="none"/>
              </w:rPr>
              <w:t>分。</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注：</w:t>
            </w:r>
          </w:p>
          <w:p>
            <w:pPr>
              <w:keepNext w:val="0"/>
              <w:keepLines w:val="0"/>
              <w:pageBreakBefore w:val="0"/>
              <w:widowControl/>
              <w:kinsoku/>
              <w:wordWrap/>
              <w:overflowPunct/>
              <w:topLinePunct w:val="0"/>
              <w:autoSpaceDE/>
              <w:autoSpaceDN/>
              <w:bidi w:val="0"/>
              <w:adjustRightInd/>
              <w:snapToGrid/>
              <w:spacing w:line="320" w:lineRule="atLeast"/>
              <w:jc w:val="left"/>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rPr>
              <w:t>1.▲标识的指标和“无标识”指标负偏离≥</w:t>
            </w:r>
            <w:r>
              <w:rPr>
                <w:rFonts w:hint="eastAsia" w:ascii="宋体" w:hAnsi="宋体" w:cs="宋体"/>
                <w:b/>
                <w:bCs/>
                <w:sz w:val="20"/>
                <w:szCs w:val="20"/>
                <w:highlight w:val="none"/>
                <w:lang w:val="en-US" w:eastAsia="zh-CN"/>
              </w:rPr>
              <w:t>7项</w:t>
            </w:r>
            <w:r>
              <w:rPr>
                <w:rFonts w:hint="eastAsia" w:ascii="宋体" w:hAnsi="宋体" w:eastAsia="宋体" w:cs="宋体"/>
                <w:b/>
                <w:bCs/>
                <w:sz w:val="20"/>
                <w:szCs w:val="20"/>
                <w:highlight w:val="none"/>
              </w:rPr>
              <w:t>，</w:t>
            </w:r>
            <w:r>
              <w:rPr>
                <w:rFonts w:hint="eastAsia" w:ascii="宋体" w:hAnsi="宋体" w:eastAsia="宋体" w:cs="宋体"/>
                <w:b/>
                <w:bCs/>
                <w:sz w:val="20"/>
                <w:szCs w:val="20"/>
                <w:highlight w:val="none"/>
                <w:lang w:val="en-US" w:eastAsia="zh-CN"/>
              </w:rPr>
              <w:t>投标企业</w:t>
            </w:r>
            <w:r>
              <w:rPr>
                <w:rFonts w:hint="eastAsia" w:ascii="宋体" w:hAnsi="宋体" w:eastAsia="宋体" w:cs="宋体"/>
                <w:b/>
                <w:bCs/>
                <w:sz w:val="20"/>
                <w:szCs w:val="20"/>
                <w:highlight w:val="none"/>
                <w:lang w:val="zh-CN" w:eastAsia="zh-CN"/>
              </w:rPr>
              <w:t>“参数指标正负偏离情况”项</w:t>
            </w:r>
            <w:r>
              <w:rPr>
                <w:rFonts w:hint="eastAsia" w:ascii="宋体" w:hAnsi="宋体" w:eastAsia="宋体" w:cs="宋体"/>
                <w:b/>
                <w:bCs/>
                <w:sz w:val="20"/>
                <w:szCs w:val="20"/>
                <w:highlight w:val="none"/>
                <w:lang w:val="en-US" w:eastAsia="zh-CN"/>
              </w:rPr>
              <w:t>为0分</w:t>
            </w:r>
            <w:r>
              <w:rPr>
                <w:rFonts w:hint="eastAsia" w:ascii="宋体" w:hAnsi="宋体" w:eastAsia="宋体" w:cs="宋体"/>
                <w:b/>
                <w:bCs/>
                <w:sz w:val="20"/>
                <w:szCs w:val="20"/>
                <w:highlight w:val="none"/>
                <w:lang w:eastAsia="zh-CN"/>
              </w:rPr>
              <w:t>。</w:t>
            </w:r>
          </w:p>
          <w:p>
            <w:pPr>
              <w:keepNext w:val="0"/>
              <w:keepLines w:val="0"/>
              <w:pageBreakBefore w:val="0"/>
              <w:widowControl/>
              <w:kinsoku/>
              <w:wordWrap/>
              <w:overflowPunct/>
              <w:topLinePunct w:val="0"/>
              <w:autoSpaceDE/>
              <w:autoSpaceDN/>
              <w:bidi w:val="0"/>
              <w:adjustRightInd/>
              <w:snapToGrid/>
              <w:spacing w:line="320" w:lineRule="atLeast"/>
              <w:jc w:val="left"/>
              <w:textAlignment w:val="auto"/>
              <w:rPr>
                <w:rFonts w:hint="eastAsia" w:ascii="宋体" w:hAnsi="宋体" w:cs="宋体"/>
                <w:sz w:val="20"/>
                <w:szCs w:val="20"/>
                <w:highlight w:val="none"/>
                <w:lang w:val="en-US" w:eastAsia="zh-CN"/>
              </w:rPr>
            </w:pPr>
            <w:r>
              <w:rPr>
                <w:rFonts w:hint="eastAsia" w:ascii="宋体" w:hAnsi="宋体" w:cs="宋体"/>
                <w:b/>
                <w:bCs/>
                <w:sz w:val="20"/>
                <w:szCs w:val="20"/>
                <w:highlight w:val="none"/>
                <w:lang w:val="en-US" w:eastAsia="zh-CN"/>
              </w:rPr>
              <w:t>2</w:t>
            </w:r>
            <w:r>
              <w:rPr>
                <w:rFonts w:hint="eastAsia" w:ascii="宋体" w:hAnsi="宋体" w:eastAsia="宋体" w:cs="宋体"/>
                <w:b/>
                <w:bCs/>
                <w:sz w:val="20"/>
                <w:szCs w:val="20"/>
                <w:highlight w:val="none"/>
              </w:rPr>
              <w:t>.★标识的指标为关键指标，≥1项未达到招标文件要求，即做</w:t>
            </w:r>
            <w:r>
              <w:rPr>
                <w:rFonts w:hint="eastAsia" w:ascii="宋体" w:hAnsi="宋体" w:eastAsia="宋体" w:cs="宋体"/>
                <w:b/>
                <w:bCs/>
                <w:sz w:val="20"/>
                <w:szCs w:val="20"/>
                <w:highlight w:val="none"/>
                <w:lang w:eastAsia="zh-CN"/>
              </w:rPr>
              <w:t>废标</w:t>
            </w:r>
            <w:r>
              <w:rPr>
                <w:rFonts w:hint="eastAsia" w:ascii="宋体" w:hAnsi="宋体" w:eastAsia="宋体" w:cs="宋体"/>
                <w:b/>
                <w:bCs/>
                <w:sz w:val="20"/>
                <w:szCs w:val="20"/>
                <w:highlight w:val="none"/>
              </w:rPr>
              <w:t>处理。</w:t>
            </w:r>
          </w:p>
        </w:tc>
        <w:tc>
          <w:tcPr>
            <w:tcW w:w="687" w:type="dxa"/>
            <w:noWrap w:val="0"/>
            <w:vAlign w:val="center"/>
          </w:tcPr>
          <w:p>
            <w:pPr>
              <w:widowControl/>
              <w:jc w:val="center"/>
              <w:rPr>
                <w:rFonts w:hint="default"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44分</w:t>
            </w:r>
          </w:p>
        </w:tc>
        <w:tc>
          <w:tcPr>
            <w:tcW w:w="1470" w:type="dxa"/>
            <w:noWrap w:val="0"/>
            <w:vAlign w:val="center"/>
          </w:tcPr>
          <w:p>
            <w:pPr>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cs="宋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7" w:hRule="atLeast"/>
          <w:jc w:val="center"/>
        </w:trPr>
        <w:tc>
          <w:tcPr>
            <w:tcW w:w="404"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eastAsia="zh-CN"/>
              </w:rPr>
              <w:t>二</w:t>
            </w:r>
            <w:r>
              <w:rPr>
                <w:rFonts w:hint="eastAsia" w:ascii="宋体" w:hAnsi="宋体" w:cs="宋体"/>
                <w:sz w:val="20"/>
                <w:szCs w:val="20"/>
                <w:highlight w:val="none"/>
              </w:rPr>
              <w:t>　</w:t>
            </w:r>
          </w:p>
        </w:tc>
        <w:tc>
          <w:tcPr>
            <w:tcW w:w="1541"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售后服务</w:t>
            </w:r>
          </w:p>
          <w:p>
            <w:pPr>
              <w:pStyle w:val="17"/>
              <w:jc w:val="center"/>
              <w:rPr>
                <w:rFonts w:hint="default" w:eastAsia="宋体"/>
                <w:sz w:val="20"/>
                <w:szCs w:val="20"/>
                <w:lang w:val="en-US" w:eastAsia="zh-CN"/>
              </w:rPr>
            </w:pP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6分</w:t>
            </w:r>
            <w:r>
              <w:rPr>
                <w:rFonts w:hint="eastAsia" w:ascii="宋体" w:hAnsi="宋体" w:cs="宋体"/>
                <w:sz w:val="20"/>
                <w:szCs w:val="20"/>
                <w:highlight w:val="none"/>
                <w:lang w:eastAsia="zh-CN"/>
              </w:rPr>
              <w:t>）</w:t>
            </w:r>
          </w:p>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lang w:val="en-US" w:eastAsia="zh-CN" w:bidi="ar"/>
              </w:rPr>
              <w:t>1.</w:t>
            </w:r>
            <w:r>
              <w:rPr>
                <w:rFonts w:hint="eastAsia" w:ascii="宋体" w:hAnsi="宋体" w:eastAsia="宋体" w:cs="宋体"/>
                <w:i w:val="0"/>
                <w:color w:val="000000"/>
                <w:kern w:val="0"/>
                <w:sz w:val="20"/>
                <w:szCs w:val="20"/>
                <w:u w:val="none"/>
                <w:lang w:val="en-US" w:eastAsia="zh-CN" w:bidi="ar"/>
              </w:rPr>
              <w:t>免费保修期：在满足招标文件要求的基础上，每增加6个月得0.5分，最多得标准分值，不符合招标文件要求按无效投标处理。（未履行保修承诺的，相关企业将列入黑名单。免费保修期满后方可退回质保金</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w:t>
            </w:r>
          </w:p>
        </w:tc>
        <w:tc>
          <w:tcPr>
            <w:tcW w:w="687" w:type="dxa"/>
            <w:noWrap w:val="0"/>
            <w:vAlign w:val="center"/>
          </w:tcPr>
          <w:p>
            <w:pPr>
              <w:widowControl/>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cs="宋体"/>
                <w:color w:val="000000" w:themeColor="text1"/>
                <w:sz w:val="20"/>
                <w:szCs w:val="20"/>
                <w:highlight w:val="none"/>
                <w:lang w:val="en-US" w:eastAsia="zh-CN"/>
                <w14:textFill>
                  <w14:solidFill>
                    <w14:schemeClr w14:val="tx1"/>
                  </w14:solidFill>
                </w14:textFill>
              </w:rPr>
              <w:t>3分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shd w:val="clear"/>
                <w:lang w:val="en-US" w:eastAsia="zh-CN" w:bidi="ar"/>
              </w:rPr>
              <w:t>2.</w:t>
            </w:r>
            <w:r>
              <w:rPr>
                <w:rFonts w:hint="eastAsia" w:ascii="宋体" w:hAnsi="宋体" w:eastAsia="宋体" w:cs="宋体"/>
                <w:i w:val="0"/>
                <w:color w:val="000000"/>
                <w:kern w:val="0"/>
                <w:sz w:val="20"/>
                <w:szCs w:val="20"/>
                <w:u w:val="none"/>
                <w:lang w:val="en-US" w:eastAsia="zh-CN" w:bidi="ar"/>
              </w:rPr>
              <w:t>零配件支持：提供零配件全国统一报价，军队用户更换配件价格不超过统一报价的70%。在满足招标文件要求的基础上，根据主要零配件价格排名，报价最低的得标准分值，其余排名依次按标准分值的25%减分，最低得0分。三分之二以上技术专家认为报价不合理的得0分。</w:t>
            </w:r>
          </w:p>
        </w:tc>
        <w:tc>
          <w:tcPr>
            <w:tcW w:w="687" w:type="dxa"/>
            <w:noWrap w:val="0"/>
            <w:vAlign w:val="center"/>
          </w:tcPr>
          <w:p>
            <w:pPr>
              <w:widowControl/>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keepNext w:val="0"/>
              <w:keepLines w:val="0"/>
              <w:widowControl/>
              <w:suppressLineNumbers w:val="0"/>
              <w:jc w:val="left"/>
              <w:textAlignment w:val="center"/>
              <w:rPr>
                <w:rFonts w:hint="eastAsia" w:ascii="宋体" w:hAnsi="宋体" w:cs="宋体"/>
                <w:sz w:val="20"/>
                <w:szCs w:val="20"/>
                <w:highlight w:val="none"/>
              </w:rPr>
            </w:pP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到位维修响应：满足招标文件要求的基础上，根据对维修所投产品的到位维修响应时间排名，三分之二以上技术专家认为合理且最快的得标准分值，依次按标准分值25%比例递减，最低</w:t>
            </w:r>
            <w:r>
              <w:rPr>
                <w:rFonts w:hint="eastAsia" w:ascii="宋体" w:hAnsi="宋体" w:cs="宋体"/>
                <w:i w:val="0"/>
                <w:color w:val="000000"/>
                <w:kern w:val="0"/>
                <w:sz w:val="20"/>
                <w:szCs w:val="20"/>
                <w:u w:val="none"/>
                <w:lang w:val="en-US" w:eastAsia="zh-CN" w:bidi="ar"/>
              </w:rPr>
              <w:t>为</w:t>
            </w:r>
            <w:r>
              <w:rPr>
                <w:rFonts w:hint="eastAsia" w:ascii="宋体" w:hAnsi="宋体" w:eastAsia="宋体" w:cs="宋体"/>
                <w:i w:val="0"/>
                <w:color w:val="000000"/>
                <w:kern w:val="0"/>
                <w:sz w:val="20"/>
                <w:szCs w:val="20"/>
                <w:u w:val="none"/>
                <w:lang w:val="en-US" w:eastAsia="zh-CN" w:bidi="ar"/>
              </w:rPr>
              <w:t>0分。三分之二以上技术专家认为不合理的</w:t>
            </w:r>
            <w:r>
              <w:rPr>
                <w:rFonts w:hint="eastAsia" w:ascii="宋体" w:hAnsi="宋体" w:cs="宋体"/>
                <w:i w:val="0"/>
                <w:color w:val="000000"/>
                <w:kern w:val="0"/>
                <w:sz w:val="20"/>
                <w:szCs w:val="20"/>
                <w:u w:val="none"/>
                <w:lang w:val="en-US" w:eastAsia="zh-CN" w:bidi="ar"/>
              </w:rPr>
              <w:t>为</w:t>
            </w:r>
            <w:r>
              <w:rPr>
                <w:rFonts w:hint="eastAsia" w:ascii="宋体" w:hAnsi="宋体" w:eastAsia="宋体" w:cs="宋体"/>
                <w:i w:val="0"/>
                <w:color w:val="000000"/>
                <w:kern w:val="0"/>
                <w:sz w:val="20"/>
                <w:szCs w:val="20"/>
                <w:u w:val="none"/>
                <w:lang w:val="en-US" w:eastAsia="zh-CN" w:bidi="ar"/>
              </w:rPr>
              <w:t>0分。</w:t>
            </w:r>
          </w:p>
        </w:tc>
        <w:tc>
          <w:tcPr>
            <w:tcW w:w="687" w:type="dxa"/>
            <w:noWrap w:val="0"/>
            <w:vAlign w:val="center"/>
          </w:tcPr>
          <w:p>
            <w:pPr>
              <w:widowControl/>
              <w:jc w:val="center"/>
              <w:rPr>
                <w:rFonts w:hint="eastAsia"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404" w:type="dxa"/>
            <w:vMerge w:val="continue"/>
            <w:noWrap w:val="0"/>
            <w:vAlign w:val="center"/>
          </w:tcPr>
          <w:p>
            <w:pPr>
              <w:widowControl/>
              <w:jc w:val="left"/>
              <w:rPr>
                <w:rFonts w:ascii="宋体" w:hAnsi="宋体" w:cs="宋体"/>
                <w:sz w:val="20"/>
                <w:szCs w:val="20"/>
                <w:highlight w:val="none"/>
              </w:rPr>
            </w:pPr>
          </w:p>
        </w:tc>
        <w:tc>
          <w:tcPr>
            <w:tcW w:w="1541" w:type="dxa"/>
            <w:vMerge w:val="continue"/>
            <w:noWrap w:val="0"/>
            <w:vAlign w:val="center"/>
          </w:tcPr>
          <w:p>
            <w:pPr>
              <w:widowControl/>
              <w:jc w:val="left"/>
              <w:rPr>
                <w:rFonts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4</w:t>
            </w:r>
            <w:r>
              <w:rPr>
                <w:rFonts w:hint="eastAsia" w:ascii="宋体" w:hAnsi="宋体" w:cs="宋体"/>
                <w:sz w:val="20"/>
                <w:szCs w:val="20"/>
                <w:highlight w:val="none"/>
              </w:rPr>
              <w:t>.技术支持和服务网点：</w:t>
            </w:r>
          </w:p>
          <w:p>
            <w:pPr>
              <w:widowControl/>
              <w:jc w:val="left"/>
              <w:rPr>
                <w:rFonts w:hint="eastAsia" w:ascii="宋体" w:hAnsi="宋体" w:cs="宋体"/>
                <w:sz w:val="20"/>
                <w:szCs w:val="20"/>
                <w:highlight w:val="none"/>
              </w:rPr>
            </w:pPr>
            <w:r>
              <w:rPr>
                <w:rFonts w:hint="eastAsia" w:ascii="宋体" w:hAnsi="宋体" w:cs="宋体"/>
                <w:sz w:val="20"/>
                <w:szCs w:val="20"/>
                <w:highlight w:val="none"/>
              </w:rPr>
              <w:t>产品和品牌具有较高知名度及广泛普及度，提供指定地点的现场服务支持，具备</w:t>
            </w:r>
            <w:r>
              <w:rPr>
                <w:rFonts w:hint="eastAsia" w:ascii="宋体" w:hAnsi="宋体" w:cs="宋体"/>
                <w:sz w:val="20"/>
                <w:szCs w:val="20"/>
                <w:highlight w:val="none"/>
                <w:lang w:eastAsia="zh-CN"/>
              </w:rPr>
              <w:t>北京市</w:t>
            </w:r>
            <w:r>
              <w:rPr>
                <w:rFonts w:hint="eastAsia" w:ascii="宋体" w:hAnsi="宋体" w:cs="宋体"/>
                <w:sz w:val="20"/>
                <w:szCs w:val="20"/>
                <w:highlight w:val="none"/>
              </w:rPr>
              <w:t>的售后服务网点和对应的24小时服务支持热线且技术力量能满足部队维修服务需求的得1分，不满足</w:t>
            </w:r>
            <w:r>
              <w:rPr>
                <w:rFonts w:hint="eastAsia" w:ascii="宋体" w:hAnsi="宋体" w:cs="宋体"/>
                <w:sz w:val="20"/>
                <w:szCs w:val="20"/>
                <w:highlight w:val="none"/>
                <w:lang w:eastAsia="zh-CN"/>
              </w:rPr>
              <w:t>为</w:t>
            </w:r>
            <w:r>
              <w:rPr>
                <w:rFonts w:hint="eastAsia" w:ascii="宋体" w:hAnsi="宋体" w:cs="宋体"/>
                <w:sz w:val="20"/>
                <w:szCs w:val="20"/>
                <w:highlight w:val="none"/>
              </w:rPr>
              <w:t>0分；</w:t>
            </w:r>
          </w:p>
        </w:tc>
        <w:tc>
          <w:tcPr>
            <w:tcW w:w="687" w:type="dxa"/>
            <w:noWrap w:val="0"/>
            <w:vAlign w:val="center"/>
          </w:tcPr>
          <w:p>
            <w:pPr>
              <w:widowControl/>
              <w:jc w:val="center"/>
              <w:rPr>
                <w:rFonts w:hint="eastAsia"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eastAsia="zh-CN"/>
                <w14:textFill>
                  <w14:solidFill>
                    <w14:schemeClr w14:val="tx1"/>
                  </w14:solidFill>
                </w14:textFill>
              </w:rPr>
              <w:t>分</w:t>
            </w:r>
          </w:p>
        </w:tc>
        <w:tc>
          <w:tcPr>
            <w:tcW w:w="1470" w:type="dxa"/>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lang w:eastAsia="zh-CN"/>
              </w:rPr>
              <w:t>三</w:t>
            </w:r>
          </w:p>
        </w:tc>
        <w:tc>
          <w:tcPr>
            <w:tcW w:w="1541" w:type="dxa"/>
            <w:vMerge w:val="restart"/>
            <w:noWrap w:val="0"/>
            <w:vAlign w:val="center"/>
          </w:tcPr>
          <w:p>
            <w:pPr>
              <w:widowControl/>
              <w:jc w:val="center"/>
              <w:rPr>
                <w:rFonts w:hint="eastAsia" w:ascii="宋体" w:hAnsi="宋体" w:cs="宋体"/>
                <w:sz w:val="20"/>
                <w:szCs w:val="20"/>
                <w:highlight w:val="none"/>
              </w:rPr>
            </w:pPr>
            <w:r>
              <w:rPr>
                <w:rFonts w:hint="eastAsia" w:ascii="宋体" w:hAnsi="宋体" w:cs="宋体"/>
                <w:sz w:val="20"/>
                <w:szCs w:val="20"/>
                <w:highlight w:val="none"/>
              </w:rPr>
              <w:t>供应商违规记录</w:t>
            </w: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1.</w:t>
            </w:r>
            <w:r>
              <w:rPr>
                <w:rFonts w:hint="eastAsia" w:ascii="宋体" w:hAnsi="宋体" w:cs="宋体"/>
                <w:sz w:val="20"/>
                <w:szCs w:val="20"/>
                <w:highlight w:val="none"/>
              </w:rPr>
              <w:t>近三年参加军队采购未通过首检的，每次</w:t>
            </w:r>
            <w:r>
              <w:rPr>
                <w:rFonts w:hint="eastAsia" w:ascii="宋体" w:hAnsi="宋体" w:cs="宋体"/>
                <w:sz w:val="20"/>
                <w:szCs w:val="20"/>
                <w:highlight w:val="none"/>
                <w:lang w:eastAsia="zh-CN"/>
              </w:rPr>
              <w:t>扣</w:t>
            </w:r>
            <w:r>
              <w:rPr>
                <w:rFonts w:hint="eastAsia" w:ascii="宋体" w:hAnsi="宋体" w:cs="宋体"/>
                <w:sz w:val="20"/>
                <w:szCs w:val="20"/>
                <w:highlight w:val="none"/>
              </w:rPr>
              <w:t>-1分。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continue"/>
            <w:noWrap w:val="0"/>
            <w:vAlign w:val="center"/>
          </w:tcPr>
          <w:p>
            <w:pPr>
              <w:widowControl/>
              <w:jc w:val="center"/>
              <w:rPr>
                <w:rFonts w:hint="eastAsia" w:ascii="宋体" w:hAnsi="宋体" w:cs="宋体"/>
                <w:sz w:val="20"/>
                <w:szCs w:val="20"/>
                <w:highlight w:val="none"/>
              </w:rPr>
            </w:pPr>
          </w:p>
        </w:tc>
        <w:tc>
          <w:tcPr>
            <w:tcW w:w="1541" w:type="dxa"/>
            <w:vMerge w:val="continue"/>
            <w:noWrap w:val="0"/>
            <w:vAlign w:val="center"/>
          </w:tcPr>
          <w:p>
            <w:pPr>
              <w:widowControl/>
              <w:jc w:val="center"/>
              <w:rPr>
                <w:rFonts w:hint="eastAsia"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2.</w:t>
            </w:r>
            <w:r>
              <w:rPr>
                <w:rFonts w:hint="eastAsia" w:ascii="宋体" w:hAnsi="宋体" w:cs="宋体"/>
                <w:sz w:val="20"/>
                <w:szCs w:val="20"/>
                <w:highlight w:val="none"/>
              </w:rPr>
              <w:t>近三年参加军队采购产品出现重要质量问题的，每次</w:t>
            </w:r>
            <w:r>
              <w:rPr>
                <w:rFonts w:hint="eastAsia" w:ascii="宋体" w:hAnsi="宋体" w:cs="宋体"/>
                <w:sz w:val="20"/>
                <w:szCs w:val="20"/>
                <w:highlight w:val="none"/>
                <w:lang w:eastAsia="zh-CN"/>
              </w:rPr>
              <w:t>扣</w:t>
            </w:r>
            <w:r>
              <w:rPr>
                <w:rFonts w:hint="eastAsia" w:ascii="宋体" w:hAnsi="宋体" w:cs="宋体"/>
                <w:sz w:val="20"/>
                <w:szCs w:val="20"/>
                <w:highlight w:val="none"/>
              </w:rPr>
              <w:t>-2分。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04" w:type="dxa"/>
            <w:vMerge w:val="continue"/>
            <w:noWrap w:val="0"/>
            <w:vAlign w:val="center"/>
          </w:tcPr>
          <w:p>
            <w:pPr>
              <w:widowControl/>
              <w:jc w:val="center"/>
              <w:rPr>
                <w:rFonts w:hint="eastAsia" w:ascii="宋体" w:hAnsi="宋体" w:cs="宋体"/>
                <w:sz w:val="20"/>
                <w:szCs w:val="20"/>
                <w:highlight w:val="none"/>
              </w:rPr>
            </w:pPr>
          </w:p>
        </w:tc>
        <w:tc>
          <w:tcPr>
            <w:tcW w:w="1541" w:type="dxa"/>
            <w:vMerge w:val="continue"/>
            <w:noWrap w:val="0"/>
            <w:vAlign w:val="center"/>
          </w:tcPr>
          <w:p>
            <w:pPr>
              <w:widowControl/>
              <w:jc w:val="center"/>
              <w:rPr>
                <w:rFonts w:hint="eastAsia" w:ascii="宋体" w:hAnsi="宋体" w:cs="宋体"/>
                <w:sz w:val="20"/>
                <w:szCs w:val="20"/>
                <w:highlight w:val="none"/>
              </w:rPr>
            </w:pPr>
          </w:p>
        </w:tc>
        <w:tc>
          <w:tcPr>
            <w:tcW w:w="5755" w:type="dxa"/>
            <w:noWrap w:val="0"/>
            <w:vAlign w:val="center"/>
          </w:tcPr>
          <w:p>
            <w:pPr>
              <w:widowControl/>
              <w:jc w:val="left"/>
              <w:rPr>
                <w:rFonts w:hint="eastAsia" w:ascii="宋体" w:hAnsi="宋体" w:cs="宋体"/>
                <w:sz w:val="20"/>
                <w:szCs w:val="20"/>
                <w:highlight w:val="none"/>
              </w:rPr>
            </w:pPr>
            <w:r>
              <w:rPr>
                <w:rFonts w:hint="eastAsia" w:ascii="宋体" w:hAnsi="宋体" w:cs="宋体"/>
                <w:sz w:val="20"/>
                <w:szCs w:val="20"/>
                <w:highlight w:val="none"/>
                <w:lang w:val="en-US" w:eastAsia="zh-CN"/>
              </w:rPr>
              <w:t>3.</w:t>
            </w:r>
            <w:r>
              <w:rPr>
                <w:rFonts w:hint="eastAsia" w:ascii="宋体" w:hAnsi="宋体" w:cs="宋体"/>
                <w:sz w:val="20"/>
                <w:szCs w:val="20"/>
                <w:highlight w:val="none"/>
              </w:rPr>
              <w:t>近三年企业售后服务未满足用户要求、未按承诺履行义务、被投诉的，每次</w:t>
            </w:r>
            <w:r>
              <w:rPr>
                <w:rFonts w:hint="eastAsia" w:ascii="宋体" w:hAnsi="宋体" w:cs="宋体"/>
                <w:sz w:val="20"/>
                <w:szCs w:val="20"/>
                <w:highlight w:val="none"/>
                <w:lang w:eastAsia="zh-CN"/>
              </w:rPr>
              <w:t>扣</w:t>
            </w:r>
            <w:r>
              <w:rPr>
                <w:rFonts w:hint="eastAsia" w:ascii="宋体" w:hAnsi="宋体" w:cs="宋体"/>
                <w:sz w:val="20"/>
                <w:szCs w:val="20"/>
                <w:highlight w:val="none"/>
              </w:rPr>
              <w:t>-1分。</w:t>
            </w:r>
          </w:p>
        </w:tc>
        <w:tc>
          <w:tcPr>
            <w:tcW w:w="687" w:type="dxa"/>
            <w:noWrap w:val="0"/>
            <w:vAlign w:val="center"/>
          </w:tcPr>
          <w:p>
            <w:pPr>
              <w:widowControl/>
              <w:jc w:val="center"/>
              <w:rPr>
                <w:rFonts w:hint="eastAsia"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0分</w:t>
            </w:r>
          </w:p>
        </w:tc>
        <w:tc>
          <w:tcPr>
            <w:tcW w:w="1470" w:type="dxa"/>
            <w:noWrap w:val="0"/>
            <w:vAlign w:val="center"/>
          </w:tcPr>
          <w:p>
            <w:pPr>
              <w:widowControl/>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ins w:id="3" w:author="zero" w:date="2023-07-24T10:56:35Z"/>
        </w:trPr>
        <w:tc>
          <w:tcPr>
            <w:tcW w:w="1945" w:type="dxa"/>
            <w:gridSpan w:val="2"/>
            <w:noWrap w:val="0"/>
            <w:vAlign w:val="center"/>
          </w:tcPr>
          <w:p>
            <w:pPr>
              <w:widowControl/>
              <w:jc w:val="center"/>
              <w:rPr>
                <w:ins w:id="4" w:author="zero" w:date="2023-07-24T10:56:35Z"/>
                <w:rFonts w:hint="eastAsia" w:ascii="宋体" w:hAnsi="宋体" w:eastAsia="宋体" w:cs="宋体"/>
                <w:color w:val="auto"/>
                <w:sz w:val="20"/>
                <w:szCs w:val="20"/>
                <w:highlight w:val="none"/>
                <w:lang w:eastAsia="zh-CN"/>
              </w:rPr>
            </w:pPr>
            <w:r>
              <w:rPr>
                <w:rFonts w:hint="eastAsia" w:ascii="宋体" w:hAnsi="宋体"/>
                <w:bCs/>
                <w:color w:val="000000" w:themeColor="text1"/>
                <w:sz w:val="20"/>
                <w:szCs w:val="20"/>
                <w:highlight w:val="none"/>
                <w:lang w:eastAsia="zh-CN"/>
                <w14:textFill>
                  <w14:solidFill>
                    <w14:schemeClr w14:val="tx1"/>
                  </w14:solidFill>
                </w14:textFill>
              </w:rPr>
              <w:t>合</w:t>
            </w:r>
            <w:r>
              <w:rPr>
                <w:rFonts w:hint="eastAsia" w:ascii="宋体" w:hAnsi="宋体"/>
                <w:bCs/>
                <w:color w:val="000000" w:themeColor="text1"/>
                <w:sz w:val="20"/>
                <w:szCs w:val="20"/>
                <w:highlight w:val="none"/>
                <w:lang w:val="en-US" w:eastAsia="zh-CN"/>
                <w14:textFill>
                  <w14:solidFill>
                    <w14:schemeClr w14:val="tx1"/>
                  </w14:solidFill>
                </w14:textFill>
              </w:rPr>
              <w:t xml:space="preserve">   </w:t>
            </w:r>
            <w:r>
              <w:rPr>
                <w:rFonts w:hint="eastAsia" w:ascii="宋体" w:hAnsi="宋体"/>
                <w:bCs/>
                <w:color w:val="000000" w:themeColor="text1"/>
                <w:sz w:val="20"/>
                <w:szCs w:val="20"/>
                <w:highlight w:val="none"/>
                <w:lang w:eastAsia="zh-CN"/>
                <w14:textFill>
                  <w14:solidFill>
                    <w14:schemeClr w14:val="tx1"/>
                  </w14:solidFill>
                </w14:textFill>
              </w:rPr>
              <w:t>计</w:t>
            </w:r>
          </w:p>
        </w:tc>
        <w:tc>
          <w:tcPr>
            <w:tcW w:w="5755" w:type="dxa"/>
            <w:noWrap w:val="0"/>
            <w:vAlign w:val="center"/>
          </w:tcPr>
          <w:p>
            <w:pPr>
              <w:widowControl/>
              <w:jc w:val="center"/>
              <w:rPr>
                <w:ins w:id="5" w:author="zero" w:date="2023-07-24T10:56:35Z"/>
                <w:rFonts w:hint="eastAsia" w:ascii="宋体" w:hAnsi="宋体"/>
                <w:bCs/>
                <w:color w:val="auto"/>
                <w:sz w:val="24"/>
                <w:highlight w:val="none"/>
              </w:rPr>
            </w:pPr>
          </w:p>
        </w:tc>
        <w:tc>
          <w:tcPr>
            <w:tcW w:w="687" w:type="dxa"/>
            <w:noWrap w:val="0"/>
            <w:vAlign w:val="center"/>
          </w:tcPr>
          <w:p>
            <w:pPr>
              <w:widowControl/>
              <w:jc w:val="center"/>
              <w:rPr>
                <w:ins w:id="6" w:author="zero" w:date="2023-07-24T10:56:35Z"/>
                <w:rFonts w:hint="default" w:ascii="宋体" w:hAnsi="宋体" w:eastAsia="宋体" w:cs="宋体"/>
                <w:sz w:val="20"/>
                <w:szCs w:val="20"/>
                <w:highlight w:val="none"/>
                <w:lang w:val="en-US" w:eastAsia="zh-CN"/>
              </w:rPr>
            </w:pPr>
            <w:r>
              <w:rPr>
                <w:rFonts w:hint="eastAsia" w:ascii="宋体" w:hAnsi="宋体" w:cs="宋体"/>
                <w:sz w:val="20"/>
                <w:szCs w:val="20"/>
                <w:highlight w:val="none"/>
                <w:lang w:val="en-US" w:eastAsia="zh-CN"/>
              </w:rPr>
              <w:t>50分</w:t>
            </w:r>
          </w:p>
        </w:tc>
        <w:tc>
          <w:tcPr>
            <w:tcW w:w="1470" w:type="dxa"/>
            <w:noWrap w:val="0"/>
            <w:vAlign w:val="center"/>
          </w:tcPr>
          <w:p>
            <w:pPr>
              <w:widowControl/>
              <w:jc w:val="left"/>
              <w:rPr>
                <w:ins w:id="7" w:author="zero" w:date="2023-07-24T10:56:35Z"/>
                <w:rFonts w:hint="eastAsia" w:ascii="宋体" w:hAnsi="宋体" w:cs="宋体"/>
                <w:sz w:val="18"/>
                <w:szCs w:val="18"/>
                <w:highlight w:val="none"/>
              </w:rPr>
            </w:pPr>
          </w:p>
        </w:tc>
      </w:tr>
    </w:tbl>
    <w:p>
      <w:pPr>
        <w:rPr>
          <w:rFonts w:hint="eastAsia"/>
          <w:bCs/>
          <w:sz w:val="28"/>
          <w:szCs w:val="28"/>
          <w:highlight w:val="none"/>
        </w:rPr>
      </w:pPr>
    </w:p>
    <w:p>
      <w:pPr>
        <w:rPr>
          <w:highlight w:val="none"/>
        </w:rPr>
        <w:sectPr>
          <w:headerReference r:id="rId7" w:type="default"/>
          <w:footerReference r:id="rId8" w:type="default"/>
          <w:pgSz w:w="11906" w:h="16838"/>
          <w:pgMar w:top="1418" w:right="1134" w:bottom="1418" w:left="1418" w:header="851" w:footer="851" w:gutter="0"/>
          <w:pgBorders>
            <w:top w:val="none" w:sz="0" w:space="0"/>
            <w:left w:val="none" w:sz="0" w:space="0"/>
            <w:bottom w:val="none" w:sz="0" w:space="0"/>
            <w:right w:val="none" w:sz="0" w:space="0"/>
          </w:pgBorders>
          <w:cols w:space="720" w:num="1"/>
          <w:docGrid w:linePitch="388" w:charSpace="-1260"/>
        </w:sectPr>
      </w:pPr>
      <w:r>
        <w:rPr>
          <w:rFonts w:hint="eastAsia"/>
          <w:bCs/>
          <w:sz w:val="28"/>
          <w:szCs w:val="28"/>
          <w:highlight w:val="none"/>
        </w:rPr>
        <w:t>评审委员会成员签名：</w:t>
      </w:r>
      <w:r>
        <w:rPr>
          <w:bCs/>
          <w:sz w:val="28"/>
          <w:szCs w:val="28"/>
          <w:highlight w:val="none"/>
        </w:rPr>
        <w:t xml:space="preserve">                             </w:t>
      </w:r>
      <w:r>
        <w:rPr>
          <w:bCs/>
          <w:sz w:val="28"/>
          <w:szCs w:val="28"/>
          <w:highlight w:val="none"/>
          <w:u w:val="single"/>
        </w:rPr>
        <w:t xml:space="preserve">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p>
    <w:p>
      <w:pPr>
        <w:keepNext/>
        <w:keepLines/>
        <w:spacing w:beforeLines="50" w:afterLines="50" w:line="560" w:lineRule="exact"/>
        <w:outlineLvl w:val="2"/>
        <w:rPr>
          <w:rFonts w:ascii="黑体" w:hAnsi="黑体" w:eastAsia="黑体"/>
          <w:bCs/>
          <w:sz w:val="28"/>
          <w:szCs w:val="28"/>
        </w:rPr>
      </w:pPr>
      <w:bookmarkStart w:id="71" w:name="_Toc127820560"/>
      <w:bookmarkStart w:id="72" w:name="_Toc130887496"/>
      <w:bookmarkStart w:id="73" w:name="_Toc130657988"/>
      <w:bookmarkStart w:id="74" w:name="_Toc128150130"/>
      <w:bookmarkStart w:id="75" w:name="_Toc132190630"/>
      <w:bookmarkStart w:id="76" w:name="_Toc128151023"/>
      <w:bookmarkStart w:id="77" w:name="_Toc130657534"/>
      <w:bookmarkStart w:id="78" w:name="_Toc128397966"/>
      <w:bookmarkStart w:id="79" w:name="_Toc128150774"/>
      <w:bookmarkStart w:id="80" w:name="_Toc130886995"/>
      <w:r>
        <w:rPr>
          <w:rFonts w:hint="eastAsia" w:ascii="黑体" w:hAnsi="黑体" w:eastAsia="黑体"/>
          <w:bCs/>
          <w:sz w:val="28"/>
          <w:szCs w:val="28"/>
        </w:rPr>
        <w:t>附表</w:t>
      </w:r>
      <w:r>
        <w:rPr>
          <w:rFonts w:ascii="黑体" w:hAnsi="黑体" w:eastAsia="黑体"/>
          <w:bCs/>
          <w:sz w:val="28"/>
          <w:szCs w:val="28"/>
        </w:rPr>
        <w:t xml:space="preserve">5 </w:t>
      </w:r>
      <w:r>
        <w:rPr>
          <w:rFonts w:hint="eastAsia" w:ascii="黑体" w:hAnsi="黑体" w:eastAsia="黑体"/>
          <w:bCs/>
          <w:sz w:val="28"/>
          <w:szCs w:val="28"/>
        </w:rPr>
        <w:t>价格评审标准表</w:t>
      </w:r>
      <w:bookmarkEnd w:id="70"/>
      <w:bookmarkEnd w:id="71"/>
      <w:bookmarkEnd w:id="72"/>
      <w:bookmarkEnd w:id="73"/>
      <w:bookmarkEnd w:id="74"/>
      <w:bookmarkEnd w:id="75"/>
      <w:bookmarkEnd w:id="76"/>
      <w:bookmarkEnd w:id="77"/>
      <w:bookmarkEnd w:id="78"/>
      <w:bookmarkEnd w:id="79"/>
      <w:bookmarkEnd w:id="80"/>
    </w:p>
    <w:p>
      <w:pPr>
        <w:spacing w:beforeLines="50" w:afterLines="50" w:line="560" w:lineRule="exact"/>
        <w:jc w:val="center"/>
        <w:rPr>
          <w:bCs/>
        </w:rPr>
      </w:pPr>
      <w:r>
        <w:rPr>
          <w:rFonts w:hint="eastAsia" w:ascii="黑体" w:hAnsi="黑体" w:eastAsia="黑体"/>
          <w:bCs/>
          <w:sz w:val="36"/>
          <w:szCs w:val="36"/>
        </w:rPr>
        <w:t>价格评审标准表</w:t>
      </w:r>
    </w:p>
    <w:tbl>
      <w:tblPr>
        <w:tblStyle w:val="42"/>
        <w:tblW w:w="9570" w:type="dxa"/>
        <w:jc w:val="center"/>
        <w:tblInd w:w="0" w:type="dxa"/>
        <w:tblLayout w:type="fixed"/>
        <w:tblCellMar>
          <w:top w:w="0" w:type="dxa"/>
          <w:left w:w="108" w:type="dxa"/>
          <w:bottom w:w="0" w:type="dxa"/>
          <w:right w:w="108" w:type="dxa"/>
        </w:tblCellMar>
      </w:tblPr>
      <w:tblGrid>
        <w:gridCol w:w="817"/>
        <w:gridCol w:w="1701"/>
        <w:gridCol w:w="4536"/>
        <w:gridCol w:w="1267"/>
        <w:gridCol w:w="1249"/>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hint="eastAsia" w:ascii="宋体" w:hAnsi="宋体"/>
                <w:bCs/>
                <w:sz w:val="24"/>
              </w:rPr>
              <w:t>序号</w:t>
            </w:r>
          </w:p>
        </w:tc>
        <w:tc>
          <w:tcPr>
            <w:tcW w:w="1701"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评审项目</w:t>
            </w:r>
          </w:p>
        </w:tc>
        <w:tc>
          <w:tcPr>
            <w:tcW w:w="453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hint="eastAsia" w:ascii="宋体" w:hAnsi="宋体"/>
                <w:bCs/>
                <w:sz w:val="24"/>
              </w:rPr>
              <w:t>评审内容及规则</w:t>
            </w:r>
          </w:p>
        </w:tc>
        <w:tc>
          <w:tcPr>
            <w:tcW w:w="1267"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标准分值</w:t>
            </w:r>
          </w:p>
        </w:tc>
        <w:tc>
          <w:tcPr>
            <w:tcW w:w="124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说明</w:t>
            </w:r>
          </w:p>
        </w:tc>
      </w:tr>
      <w:tr>
        <w:tblPrEx>
          <w:tblLayout w:type="fixed"/>
          <w:tblCellMar>
            <w:top w:w="0" w:type="dxa"/>
            <w:left w:w="108" w:type="dxa"/>
            <w:bottom w:w="0" w:type="dxa"/>
            <w:right w:w="108" w:type="dxa"/>
          </w:tblCellMar>
        </w:tblPrEx>
        <w:trPr>
          <w:trHeight w:val="198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rPr>
            </w:pPr>
            <w:r>
              <w:rPr>
                <w:rFonts w:ascii="宋体" w:hAnsi="宋体"/>
                <w:bCs/>
                <w:sz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eastAsia" w:ascii="宋体" w:hAnsi="宋体"/>
                <w:bCs/>
                <w:sz w:val="24"/>
              </w:rPr>
            </w:pPr>
            <w:r>
              <w:rPr>
                <w:rFonts w:hint="eastAsia" w:ascii="宋体" w:hAnsi="宋体"/>
                <w:bCs/>
                <w:sz w:val="24"/>
              </w:rPr>
              <w:t>价格评审</w:t>
            </w:r>
          </w:p>
          <w:p>
            <w:pPr>
              <w:widowControl/>
              <w:snapToGrid w:val="0"/>
              <w:spacing w:line="276" w:lineRule="auto"/>
              <w:jc w:val="center"/>
              <w:rPr>
                <w:rFonts w:hint="eastAsia" w:ascii="宋体" w:hAnsi="宋体" w:eastAsia="宋体"/>
                <w:bCs/>
                <w:sz w:val="24"/>
                <w:lang w:eastAsia="zh-CN"/>
              </w:rPr>
            </w:pPr>
            <w:r>
              <w:rPr>
                <w:rFonts w:hint="eastAsia" w:ascii="宋体" w:hAnsi="宋体"/>
                <w:bCs/>
                <w:sz w:val="24"/>
                <w:lang w:eastAsia="zh-CN"/>
              </w:rPr>
              <w:t>（</w:t>
            </w:r>
            <w:r>
              <w:rPr>
                <w:rFonts w:hint="eastAsia" w:ascii="宋体" w:hAnsi="宋体"/>
                <w:bCs/>
                <w:sz w:val="24"/>
                <w:lang w:val="en-US" w:eastAsia="zh-CN"/>
              </w:rPr>
              <w:t>40分</w:t>
            </w:r>
            <w:r>
              <w:rPr>
                <w:rFonts w:hint="eastAsia" w:ascii="宋体" w:hAnsi="宋体"/>
                <w:bCs/>
                <w:sz w:val="24"/>
                <w:lang w:eastAsia="zh-CN"/>
              </w:rPr>
              <w:t>）</w:t>
            </w:r>
          </w:p>
        </w:tc>
        <w:tc>
          <w:tcPr>
            <w:tcW w:w="453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left"/>
              <w:rPr>
                <w:rFonts w:ascii="宋体" w:hAnsi="宋体"/>
                <w:bCs/>
                <w:sz w:val="24"/>
              </w:rPr>
            </w:pPr>
            <w:r>
              <w:rPr>
                <w:rFonts w:hint="eastAsia" w:ascii="宋体" w:hAnsi="宋体"/>
                <w:bCs/>
                <w:sz w:val="24"/>
              </w:rPr>
              <w:t>1.设备满足招标文件要求且报价最低的为评审基准价，设备价格得分</w:t>
            </w:r>
            <w:r>
              <w:rPr>
                <w:rFonts w:ascii="宋体" w:hAnsi="宋体"/>
                <w:bCs/>
                <w:sz w:val="24"/>
              </w:rPr>
              <w:t>=（评审基准价/报价）×标准分值</w:t>
            </w:r>
            <w:r>
              <w:rPr>
                <w:rFonts w:hint="eastAsia" w:ascii="宋体" w:hAnsi="宋体"/>
                <w:bCs/>
                <w:sz w:val="24"/>
              </w:rPr>
              <w:t>（</w:t>
            </w:r>
            <w:r>
              <w:rPr>
                <w:rFonts w:hint="eastAsia" w:ascii="宋体" w:hAnsi="宋体"/>
                <w:bCs/>
                <w:sz w:val="24"/>
                <w:lang w:val="en-US" w:eastAsia="zh-CN"/>
              </w:rPr>
              <w:t>20</w:t>
            </w:r>
            <w:r>
              <w:rPr>
                <w:rFonts w:hint="eastAsia" w:ascii="宋体" w:hAnsi="宋体"/>
                <w:bCs/>
                <w:sz w:val="24"/>
              </w:rPr>
              <w:t>分）</w:t>
            </w:r>
          </w:p>
          <w:p>
            <w:pPr>
              <w:widowControl/>
              <w:snapToGrid w:val="0"/>
              <w:spacing w:line="276" w:lineRule="auto"/>
              <w:jc w:val="left"/>
              <w:rPr>
                <w:rFonts w:ascii="宋体" w:hAnsi="宋体"/>
                <w:bCs/>
                <w:sz w:val="24"/>
              </w:rPr>
            </w:pPr>
            <w:r>
              <w:rPr>
                <w:rFonts w:hint="eastAsia" w:ascii="宋体" w:hAnsi="宋体"/>
                <w:bCs/>
                <w:sz w:val="24"/>
              </w:rPr>
              <w:t>2.耗材（试剂）满足招标文件全部实质性要求且报价最低的作为基准值，耗材（试剂）价格得分=（评审基准值/报价）×标准分值（</w:t>
            </w:r>
            <w:r>
              <w:rPr>
                <w:rFonts w:hint="eastAsia" w:ascii="宋体" w:hAnsi="宋体"/>
                <w:bCs/>
                <w:sz w:val="24"/>
                <w:lang w:val="en-US" w:eastAsia="zh-CN"/>
              </w:rPr>
              <w:t>20</w:t>
            </w:r>
            <w:r>
              <w:rPr>
                <w:rFonts w:hint="eastAsia" w:ascii="宋体" w:hAnsi="宋体"/>
                <w:bCs/>
                <w:sz w:val="24"/>
              </w:rPr>
              <w:t>分）</w:t>
            </w:r>
          </w:p>
        </w:tc>
        <w:tc>
          <w:tcPr>
            <w:tcW w:w="126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sz w:val="24"/>
              </w:rPr>
            </w:pPr>
            <w:r>
              <w:rPr>
                <w:rFonts w:hint="eastAsia" w:ascii="宋体" w:hAnsi="宋体"/>
                <w:bCs/>
                <w:sz w:val="24"/>
              </w:rPr>
              <w:t>40</w:t>
            </w:r>
          </w:p>
        </w:tc>
        <w:tc>
          <w:tcPr>
            <w:tcW w:w="1249" w:type="dxa"/>
            <w:tcBorders>
              <w:top w:val="single" w:color="auto" w:sz="4" w:space="0"/>
              <w:left w:val="single" w:color="auto" w:sz="4" w:space="0"/>
              <w:bottom w:val="single" w:color="auto" w:sz="4" w:space="0"/>
              <w:right w:val="single" w:color="auto" w:sz="4" w:space="0"/>
            </w:tcBorders>
          </w:tcPr>
          <w:p>
            <w:pPr>
              <w:widowControl/>
              <w:snapToGrid w:val="0"/>
              <w:spacing w:line="276" w:lineRule="auto"/>
              <w:jc w:val="center"/>
              <w:rPr>
                <w:rFonts w:ascii="宋体" w:hAnsi="宋体"/>
                <w:bCs/>
                <w:sz w:val="24"/>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50</w:t>
            </w:r>
            <w:r>
              <w:rPr>
                <w:rFonts w:hint="default" w:ascii="宋体" w:hAnsi="宋体" w:eastAsia="宋体"/>
                <w:bCs/>
                <w:color w:val="auto"/>
                <w:sz w:val="24"/>
                <w:highlight w:val="none"/>
                <w:lang w:val="en-US" w:eastAsia="zh-CN"/>
              </w:rPr>
              <w:t>%</w:t>
            </w:r>
          </w:p>
        </w:tc>
      </w:tr>
    </w:tbl>
    <w:p>
      <w:pPr>
        <w:rPr>
          <w:rFonts w:hint="eastAsia"/>
          <w:bCs/>
          <w:sz w:val="28"/>
          <w:szCs w:val="28"/>
          <w:highlight w:val="none"/>
        </w:rPr>
      </w:pPr>
      <w:bookmarkStart w:id="81" w:name="_Toc128150131"/>
      <w:bookmarkStart w:id="82" w:name="_Toc130657535"/>
      <w:bookmarkStart w:id="83" w:name="_Toc130657989"/>
      <w:bookmarkStart w:id="84" w:name="_Toc132190631"/>
      <w:bookmarkStart w:id="85" w:name="_Toc130887497"/>
      <w:bookmarkStart w:id="86" w:name="_Toc17342"/>
      <w:bookmarkStart w:id="87" w:name="_Toc130886996"/>
      <w:bookmarkStart w:id="88" w:name="_Toc127820561"/>
      <w:bookmarkStart w:id="89" w:name="_Toc128150775"/>
      <w:bookmarkStart w:id="90" w:name="_Toc128397967"/>
      <w:bookmarkStart w:id="91" w:name="_Toc128151024"/>
    </w:p>
    <w:p>
      <w:pPr>
        <w:rPr>
          <w:highlight w:val="none"/>
        </w:rPr>
        <w:sectPr>
          <w:headerReference r:id="rId9" w:type="default"/>
          <w:footerReference r:id="rId10" w:type="default"/>
          <w:pgSz w:w="11906" w:h="16838"/>
          <w:pgMar w:top="1418" w:right="1134" w:bottom="1418" w:left="1418" w:header="851" w:footer="851" w:gutter="0"/>
          <w:pgBorders>
            <w:top w:val="none" w:sz="0" w:space="0"/>
            <w:left w:val="none" w:sz="0" w:space="0"/>
            <w:bottom w:val="none" w:sz="0" w:space="0"/>
            <w:right w:val="none" w:sz="0" w:space="0"/>
          </w:pgBorders>
          <w:cols w:space="720" w:num="1"/>
          <w:docGrid w:linePitch="388" w:charSpace="-1260"/>
        </w:sectPr>
      </w:pPr>
      <w:r>
        <w:rPr>
          <w:rFonts w:hint="eastAsia"/>
          <w:bCs/>
          <w:sz w:val="28"/>
          <w:szCs w:val="28"/>
          <w:highlight w:val="none"/>
        </w:rPr>
        <w:t>评审委员会成员签名：</w:t>
      </w:r>
      <w:r>
        <w:rPr>
          <w:bCs/>
          <w:sz w:val="28"/>
          <w:szCs w:val="28"/>
          <w:highlight w:val="none"/>
        </w:rPr>
        <w:t xml:space="preserve">                             </w:t>
      </w:r>
      <w:r>
        <w:rPr>
          <w:bCs/>
          <w:sz w:val="28"/>
          <w:szCs w:val="28"/>
          <w:highlight w:val="none"/>
          <w:u w:val="single"/>
        </w:rPr>
        <w:t xml:space="preserve">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keepNext w:val="0"/>
        <w:keepLines w:val="0"/>
        <w:adjustRightInd w:val="0"/>
        <w:snapToGrid w:val="0"/>
        <w:spacing w:line="560" w:lineRule="exact"/>
        <w:jc w:val="center"/>
        <w:rPr>
          <w:b w:val="0"/>
          <w:szCs w:val="44"/>
          <w:lang w:val="zh-CN"/>
        </w:rPr>
      </w:pPr>
      <w:r>
        <w:rPr>
          <w:rFonts w:hint="eastAsia"/>
          <w:b w:val="0"/>
          <w:szCs w:val="44"/>
          <w:lang w:val="zh-CN"/>
        </w:rPr>
        <w:t>第五章</w:t>
      </w:r>
      <w:r>
        <w:rPr>
          <w:rFonts w:hint="eastAsia"/>
          <w:b w:val="0"/>
          <w:szCs w:val="44"/>
          <w:lang w:val="en-US" w:eastAsia="zh-CN"/>
        </w:rPr>
        <w:t xml:space="preserve"> </w:t>
      </w:r>
      <w:r>
        <w:rPr>
          <w:rFonts w:hint="eastAsia"/>
          <w:b w:val="0"/>
          <w:szCs w:val="44"/>
          <w:lang w:val="zh-CN"/>
        </w:rPr>
        <w:t>招标公告</w:t>
      </w:r>
      <w:bookmarkEnd w:id="81"/>
      <w:bookmarkEnd w:id="82"/>
      <w:bookmarkEnd w:id="83"/>
      <w:bookmarkEnd w:id="84"/>
      <w:bookmarkEnd w:id="85"/>
      <w:bookmarkEnd w:id="86"/>
      <w:bookmarkEnd w:id="87"/>
      <w:bookmarkEnd w:id="88"/>
      <w:bookmarkEnd w:id="89"/>
      <w:bookmarkEnd w:id="90"/>
      <w:bookmarkEnd w:id="91"/>
    </w:p>
    <w:bookmarkEnd w:id="21"/>
    <w:bookmarkEnd w:id="22"/>
    <w:bookmarkEnd w:id="23"/>
    <w:bookmarkEnd w:id="24"/>
    <w:p>
      <w:pPr>
        <w:spacing w:line="560" w:lineRule="exact"/>
        <w:ind w:firstLine="560" w:firstLineChars="200"/>
        <w:rPr>
          <w:bCs/>
          <w:sz w:val="28"/>
          <w:szCs w:val="28"/>
        </w:rPr>
      </w:pPr>
      <w:r>
        <w:rPr>
          <w:rFonts w:hint="eastAsia"/>
          <w:bCs/>
          <w:sz w:val="28"/>
          <w:szCs w:val="28"/>
        </w:rPr>
        <w:t>我部就以下项目进行国内公开招标，采购资金已全部落实，欢迎符合条件的供应商参加投标。</w:t>
      </w:r>
    </w:p>
    <w:p>
      <w:pPr>
        <w:spacing w:line="560" w:lineRule="exact"/>
        <w:ind w:firstLine="560" w:firstLineChars="200"/>
        <w:rPr>
          <w:rFonts w:hint="eastAsia" w:eastAsia="黑体"/>
          <w:bCs/>
          <w:sz w:val="28"/>
          <w:szCs w:val="28"/>
          <w:lang w:eastAsia="zh-CN"/>
        </w:rPr>
      </w:pPr>
      <w:r>
        <w:rPr>
          <w:rFonts w:hint="eastAsia" w:eastAsia="黑体"/>
          <w:bCs/>
          <w:sz w:val="28"/>
          <w:szCs w:val="28"/>
        </w:rPr>
        <w:t>一、项目名称：</w:t>
      </w:r>
      <w:r>
        <w:rPr>
          <w:rFonts w:hint="eastAsia" w:eastAsia="黑体"/>
          <w:bCs/>
          <w:sz w:val="28"/>
          <w:szCs w:val="28"/>
          <w:u w:val="single"/>
          <w:lang w:eastAsia="zh-CN"/>
        </w:rPr>
        <w:t xml:space="preserve">血细胞分离机 </w:t>
      </w:r>
    </w:p>
    <w:p>
      <w:pPr>
        <w:tabs>
          <w:tab w:val="left" w:pos="0"/>
          <w:tab w:val="left" w:pos="1122"/>
        </w:tabs>
        <w:spacing w:line="560" w:lineRule="exact"/>
        <w:ind w:firstLine="560" w:firstLineChars="200"/>
        <w:rPr>
          <w:rFonts w:hint="default" w:eastAsia="黑体"/>
          <w:bCs/>
          <w:sz w:val="28"/>
          <w:szCs w:val="28"/>
          <w:lang w:val="en-US" w:eastAsia="zh-CN"/>
        </w:rPr>
      </w:pPr>
      <w:r>
        <w:rPr>
          <w:rFonts w:hint="eastAsia" w:eastAsia="黑体"/>
          <w:bCs/>
          <w:sz w:val="28"/>
          <w:szCs w:val="28"/>
        </w:rPr>
        <w:t>二、项目编号：</w:t>
      </w:r>
      <w:r>
        <w:rPr>
          <w:rFonts w:hint="eastAsia" w:eastAsia="黑体"/>
          <w:bCs/>
          <w:sz w:val="28"/>
          <w:szCs w:val="28"/>
          <w:u w:val="single"/>
          <w:lang w:eastAsia="zh-CN"/>
        </w:rPr>
        <w:t>2024-JQ06-W1</w:t>
      </w:r>
      <w:r>
        <w:rPr>
          <w:rFonts w:hint="eastAsia" w:eastAsia="黑体"/>
          <w:bCs/>
          <w:sz w:val="28"/>
          <w:szCs w:val="28"/>
          <w:u w:val="single"/>
          <w:lang w:val="en-US" w:eastAsia="zh-CN"/>
        </w:rPr>
        <w:t>634</w:t>
      </w:r>
    </w:p>
    <w:p>
      <w:pPr>
        <w:tabs>
          <w:tab w:val="left" w:pos="0"/>
          <w:tab w:val="left" w:pos="1122"/>
        </w:tabs>
        <w:spacing w:line="560" w:lineRule="exact"/>
        <w:ind w:firstLine="560" w:firstLineChars="200"/>
        <w:rPr>
          <w:rFonts w:eastAsia="黑体"/>
          <w:bCs/>
          <w:sz w:val="28"/>
          <w:szCs w:val="28"/>
        </w:rPr>
      </w:pPr>
      <w:r>
        <w:rPr>
          <w:rFonts w:hint="eastAsia" w:eastAsia="黑体"/>
          <w:bCs/>
          <w:sz w:val="28"/>
          <w:szCs w:val="28"/>
        </w:rPr>
        <w:t>三、项目概况：</w:t>
      </w:r>
    </w:p>
    <w:tbl>
      <w:tblPr>
        <w:tblStyle w:val="42"/>
        <w:tblW w:w="9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19"/>
        <w:gridCol w:w="764"/>
        <w:gridCol w:w="1205"/>
        <w:gridCol w:w="727"/>
        <w:gridCol w:w="832"/>
        <w:gridCol w:w="1213"/>
        <w:gridCol w:w="1289"/>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包号</w:t>
            </w:r>
            <w:r>
              <w:rPr>
                <w:bCs/>
                <w:snapToGrid w:val="0"/>
                <w:sz w:val="24"/>
              </w:rPr>
              <w:t>/</w:t>
            </w:r>
          </w:p>
          <w:p>
            <w:pPr>
              <w:jc w:val="center"/>
              <w:rPr>
                <w:bCs/>
                <w:snapToGrid w:val="0"/>
                <w:sz w:val="24"/>
              </w:rPr>
            </w:pPr>
            <w:r>
              <w:rPr>
                <w:rFonts w:hint="eastAsia"/>
                <w:bCs/>
                <w:snapToGrid w:val="0"/>
                <w:sz w:val="24"/>
              </w:rPr>
              <w:t>序号</w:t>
            </w:r>
          </w:p>
        </w:tc>
        <w:tc>
          <w:tcPr>
            <w:tcW w:w="181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物资</w:t>
            </w:r>
          </w:p>
          <w:p>
            <w:pPr>
              <w:jc w:val="center"/>
              <w:rPr>
                <w:bCs/>
                <w:snapToGrid w:val="0"/>
                <w:sz w:val="24"/>
              </w:rPr>
            </w:pPr>
            <w:r>
              <w:rPr>
                <w:rFonts w:hint="eastAsia"/>
                <w:bCs/>
                <w:snapToGrid w:val="0"/>
                <w:sz w:val="24"/>
              </w:rPr>
              <w:t>名称</w:t>
            </w:r>
          </w:p>
        </w:tc>
        <w:tc>
          <w:tcPr>
            <w:tcW w:w="764"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规格</w:t>
            </w:r>
          </w:p>
          <w:p>
            <w:pPr>
              <w:jc w:val="center"/>
              <w:rPr>
                <w:bCs/>
                <w:snapToGrid w:val="0"/>
                <w:sz w:val="24"/>
              </w:rPr>
            </w:pPr>
            <w:r>
              <w:rPr>
                <w:rFonts w:hint="eastAsia"/>
                <w:bCs/>
                <w:snapToGrid w:val="0"/>
                <w:sz w:val="24"/>
              </w:rPr>
              <w:t>型号</w:t>
            </w:r>
          </w:p>
        </w:tc>
        <w:tc>
          <w:tcPr>
            <w:tcW w:w="1205"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技术要求</w:t>
            </w:r>
          </w:p>
        </w:tc>
        <w:tc>
          <w:tcPr>
            <w:tcW w:w="727"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计量</w:t>
            </w:r>
          </w:p>
          <w:p>
            <w:pPr>
              <w:jc w:val="center"/>
              <w:rPr>
                <w:bCs/>
                <w:snapToGrid w:val="0"/>
                <w:sz w:val="24"/>
              </w:rPr>
            </w:pPr>
            <w:r>
              <w:rPr>
                <w:rFonts w:hint="eastAsia"/>
                <w:bCs/>
                <w:snapToGrid w:val="0"/>
                <w:sz w:val="24"/>
              </w:rPr>
              <w:t>单位</w:t>
            </w:r>
          </w:p>
        </w:tc>
        <w:tc>
          <w:tcPr>
            <w:tcW w:w="832"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jc w:val="center"/>
              <w:rPr>
                <w:bCs/>
                <w:snapToGrid w:val="0"/>
                <w:sz w:val="24"/>
              </w:rPr>
            </w:pPr>
            <w:r>
              <w:rPr>
                <w:rFonts w:hint="eastAsia"/>
                <w:bCs/>
                <w:snapToGrid w:val="0"/>
                <w:sz w:val="24"/>
              </w:rPr>
              <w:t>交货</w:t>
            </w:r>
          </w:p>
          <w:p>
            <w:pPr>
              <w:jc w:val="center"/>
              <w:rPr>
                <w:bCs/>
                <w:snapToGrid w:val="0"/>
                <w:sz w:val="24"/>
              </w:rPr>
            </w:pPr>
            <w:r>
              <w:rPr>
                <w:rFonts w:hint="eastAsia"/>
                <w:bCs/>
                <w:snapToGrid w:val="0"/>
                <w:sz w:val="24"/>
              </w:rPr>
              <w:t>时间</w:t>
            </w:r>
          </w:p>
        </w:tc>
        <w:tc>
          <w:tcPr>
            <w:tcW w:w="128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交货</w:t>
            </w:r>
          </w:p>
          <w:p>
            <w:pPr>
              <w:jc w:val="center"/>
              <w:rPr>
                <w:bCs/>
                <w:snapToGrid w:val="0"/>
                <w:sz w:val="24"/>
              </w:rPr>
            </w:pPr>
            <w:r>
              <w:rPr>
                <w:rFonts w:hint="eastAsia"/>
                <w:bCs/>
                <w:snapToGrid w:val="0"/>
                <w:sz w:val="24"/>
              </w:rPr>
              <w:t>地点</w:t>
            </w:r>
          </w:p>
        </w:tc>
        <w:tc>
          <w:tcPr>
            <w:tcW w:w="699" w:type="dxa"/>
            <w:tcBorders>
              <w:top w:val="single" w:color="auto" w:sz="4" w:space="0"/>
              <w:left w:val="single" w:color="auto" w:sz="4" w:space="0"/>
              <w:right w:val="single" w:color="auto" w:sz="4" w:space="0"/>
            </w:tcBorders>
            <w:vAlign w:val="center"/>
          </w:tcPr>
          <w:p>
            <w:pPr>
              <w:jc w:val="center"/>
              <w:rPr>
                <w:bCs/>
                <w:snapToGrid w:val="0"/>
                <w:sz w:val="24"/>
              </w:rPr>
            </w:pPr>
            <w:r>
              <w:rPr>
                <w:rFonts w:hint="eastAsia"/>
                <w:bCs/>
                <w:snapToGrid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3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1</w:t>
            </w:r>
          </w:p>
        </w:tc>
        <w:tc>
          <w:tcPr>
            <w:tcW w:w="1819" w:type="dxa"/>
            <w:tcBorders>
              <w:left w:val="single" w:color="auto" w:sz="4" w:space="0"/>
              <w:right w:val="single" w:color="auto" w:sz="4" w:space="0"/>
            </w:tcBorders>
            <w:vAlign w:val="center"/>
          </w:tcPr>
          <w:p>
            <w:pPr>
              <w:spacing w:line="560" w:lineRule="exact"/>
              <w:jc w:val="center"/>
              <w:rPr>
                <w:rFonts w:hint="eastAsia" w:eastAsia="宋体"/>
                <w:bCs/>
                <w:sz w:val="24"/>
                <w:lang w:eastAsia="zh-CN"/>
              </w:rPr>
            </w:pPr>
            <w:r>
              <w:rPr>
                <w:rFonts w:hint="eastAsia"/>
                <w:bCs/>
                <w:sz w:val="24"/>
                <w:lang w:eastAsia="zh-CN"/>
              </w:rPr>
              <w:t xml:space="preserve">血细胞分离机  </w:t>
            </w:r>
          </w:p>
        </w:tc>
        <w:tc>
          <w:tcPr>
            <w:tcW w:w="764"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w:t>
            </w:r>
          </w:p>
        </w:tc>
        <w:tc>
          <w:tcPr>
            <w:tcW w:w="120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详见技术要求</w:t>
            </w:r>
          </w:p>
        </w:tc>
        <w:tc>
          <w:tcPr>
            <w:tcW w:w="72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台</w:t>
            </w:r>
          </w:p>
        </w:tc>
        <w:tc>
          <w:tcPr>
            <w:tcW w:w="83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eastAsia="宋体"/>
                <w:bCs/>
                <w:sz w:val="24"/>
                <w:lang w:eastAsia="zh-CN"/>
              </w:rPr>
            </w:pPr>
            <w:r>
              <w:rPr>
                <w:rFonts w:hint="eastAsia"/>
                <w:bCs/>
                <w:sz w:val="24"/>
                <w:lang w:val="en-US" w:eastAsia="zh-CN"/>
              </w:rPr>
              <w:t>5</w:t>
            </w:r>
          </w:p>
        </w:tc>
        <w:tc>
          <w:tcPr>
            <w:tcW w:w="121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Cs/>
                <w:sz w:val="24"/>
              </w:rPr>
            </w:pPr>
            <w:r>
              <w:rPr>
                <w:rFonts w:hint="eastAsia"/>
                <w:bCs/>
                <w:sz w:val="24"/>
              </w:rPr>
              <w:t>合同签订后3个月内交付</w:t>
            </w:r>
          </w:p>
        </w:tc>
        <w:tc>
          <w:tcPr>
            <w:tcW w:w="1289"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交付地点由甲方指定</w:t>
            </w:r>
          </w:p>
        </w:tc>
        <w:tc>
          <w:tcPr>
            <w:tcW w:w="699" w:type="dxa"/>
            <w:tcBorders>
              <w:left w:val="single" w:color="auto" w:sz="4" w:space="0"/>
              <w:right w:val="single" w:color="auto" w:sz="4" w:space="0"/>
            </w:tcBorders>
            <w:vAlign w:val="center"/>
          </w:tcPr>
          <w:p>
            <w:pPr>
              <w:spacing w:line="560" w:lineRule="exact"/>
              <w:jc w:val="center"/>
              <w:rPr>
                <w:bCs/>
                <w:sz w:val="24"/>
              </w:rPr>
            </w:pPr>
            <w:r>
              <w:rPr>
                <w:rFonts w:hint="eastAsia"/>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jc w:val="center"/>
        </w:trPr>
        <w:tc>
          <w:tcPr>
            <w:tcW w:w="9364" w:type="dxa"/>
            <w:gridSpan w:val="9"/>
            <w:tcBorders>
              <w:top w:val="single" w:color="auto" w:sz="4" w:space="0"/>
              <w:left w:val="single" w:color="auto" w:sz="4" w:space="0"/>
              <w:bottom w:val="single" w:color="auto" w:sz="4" w:space="0"/>
              <w:right w:val="single" w:color="auto" w:sz="4" w:space="0"/>
            </w:tcBorders>
            <w:vAlign w:val="center"/>
          </w:tcPr>
          <w:p>
            <w:pPr>
              <w:spacing w:line="276" w:lineRule="auto"/>
              <w:rPr>
                <w:rFonts w:eastAsia="黑体"/>
                <w:bCs/>
                <w:sz w:val="24"/>
              </w:rPr>
            </w:pPr>
            <w:r>
              <w:rPr>
                <w:rFonts w:hint="eastAsia"/>
                <w:bCs/>
                <w:snapToGrid w:val="0"/>
                <w:sz w:val="24"/>
              </w:rPr>
              <w:t>说明：</w:t>
            </w:r>
          </w:p>
          <w:p>
            <w:pPr>
              <w:spacing w:line="276" w:lineRule="auto"/>
              <w:ind w:firstLine="480" w:firstLineChars="200"/>
              <w:rPr>
                <w:rFonts w:ascii="宋体" w:hAnsi="宋体"/>
                <w:bCs/>
                <w:sz w:val="24"/>
              </w:rPr>
            </w:pPr>
            <w:r>
              <w:rPr>
                <w:rFonts w:ascii="宋体" w:hAnsi="宋体"/>
                <w:bCs/>
                <w:sz w:val="24"/>
              </w:rPr>
              <w:t>1.投标供应商</w:t>
            </w:r>
            <w:r>
              <w:rPr>
                <w:rFonts w:hint="eastAsia" w:ascii="宋体" w:hAnsi="宋体"/>
                <w:bCs/>
                <w:sz w:val="24"/>
              </w:rPr>
              <w:t>应当</w:t>
            </w:r>
            <w:r>
              <w:rPr>
                <w:rFonts w:ascii="宋体" w:hAnsi="宋体"/>
                <w:bCs/>
                <w:sz w:val="24"/>
              </w:rPr>
              <w:t>对所投包内所有产品和数量进行</w:t>
            </w:r>
            <w:r>
              <w:rPr>
                <w:rFonts w:hint="eastAsia" w:ascii="宋体" w:hAnsi="宋体"/>
                <w:bCs/>
                <w:sz w:val="24"/>
              </w:rPr>
              <w:t>唯一</w:t>
            </w:r>
            <w:r>
              <w:rPr>
                <w:rFonts w:ascii="宋体" w:hAnsi="宋体"/>
                <w:bCs/>
                <w:sz w:val="24"/>
              </w:rPr>
              <w:t>报价，否则视为无效投标。</w:t>
            </w:r>
          </w:p>
          <w:p>
            <w:pPr>
              <w:spacing w:line="276" w:lineRule="auto"/>
              <w:ind w:firstLine="480" w:firstLineChars="200"/>
              <w:jc w:val="left"/>
              <w:rPr>
                <w:rFonts w:ascii="宋体" w:hAnsi="宋体"/>
                <w:bCs/>
                <w:sz w:val="24"/>
              </w:rPr>
            </w:pPr>
            <w:r>
              <w:rPr>
                <w:rFonts w:ascii="宋体" w:hAnsi="宋体"/>
                <w:bCs/>
                <w:sz w:val="24"/>
              </w:rPr>
              <w:t>2.</w:t>
            </w:r>
            <w:r>
              <w:rPr>
                <w:rFonts w:hint="eastAsia" w:ascii="宋体" w:hAnsi="宋体"/>
                <w:bCs/>
                <w:sz w:val="24"/>
              </w:rPr>
              <w:t>投标报价应当包括所有物资供应、运输、安装调试、技术培训、售后服务、备品备件和伴随服务等价格。</w:t>
            </w:r>
          </w:p>
          <w:p>
            <w:pPr>
              <w:spacing w:line="276" w:lineRule="auto"/>
              <w:ind w:firstLine="480" w:firstLineChars="200"/>
              <w:jc w:val="left"/>
              <w:rPr>
                <w:rFonts w:ascii="宋体" w:hAnsi="宋体"/>
                <w:bCs/>
                <w:sz w:val="24"/>
              </w:rPr>
            </w:pPr>
            <w:r>
              <w:rPr>
                <w:rFonts w:ascii="宋体" w:hAnsi="宋体"/>
                <w:bCs/>
                <w:sz w:val="24"/>
              </w:rPr>
              <w:t>3.投标供应商</w:t>
            </w:r>
            <w:r>
              <w:rPr>
                <w:rFonts w:hint="eastAsia" w:ascii="宋体" w:hAnsi="宋体"/>
                <w:bCs/>
                <w:sz w:val="24"/>
              </w:rPr>
              <w:t>应当</w:t>
            </w:r>
            <w:r>
              <w:rPr>
                <w:rFonts w:ascii="宋体" w:hAnsi="宋体"/>
                <w:bCs/>
                <w:sz w:val="24"/>
              </w:rPr>
              <w:t>保证所投产品为全新</w:t>
            </w:r>
            <w:r>
              <w:rPr>
                <w:rFonts w:hint="eastAsia" w:ascii="宋体" w:hAnsi="宋体"/>
                <w:bCs/>
                <w:sz w:val="24"/>
              </w:rPr>
              <w:t>且</w:t>
            </w:r>
            <w:r>
              <w:rPr>
                <w:rFonts w:ascii="宋体" w:hAnsi="宋体"/>
                <w:bCs/>
                <w:sz w:val="24"/>
              </w:rPr>
              <w:t>未使用过的产品。</w:t>
            </w:r>
          </w:p>
        </w:tc>
      </w:tr>
    </w:tbl>
    <w:p>
      <w:pPr>
        <w:spacing w:line="560" w:lineRule="exact"/>
        <w:ind w:firstLine="560" w:firstLineChars="200"/>
        <w:rPr>
          <w:rFonts w:ascii="宋体" w:hAnsi="宋体"/>
          <w:bCs/>
          <w:sz w:val="28"/>
          <w:szCs w:val="28"/>
          <w:highlight w:val="none"/>
        </w:rPr>
      </w:pPr>
      <w:bookmarkStart w:id="92" w:name="_Toc29228"/>
      <w:bookmarkStart w:id="93" w:name="_Toc130657536"/>
      <w:bookmarkStart w:id="94" w:name="_Toc127820562"/>
      <w:bookmarkStart w:id="95" w:name="_Toc12397"/>
      <w:bookmarkStart w:id="96" w:name="_Toc128151025"/>
      <w:bookmarkStart w:id="97" w:name="_Toc128397968"/>
      <w:bookmarkStart w:id="98" w:name="_Toc130887498"/>
      <w:bookmarkStart w:id="99" w:name="_Toc5855"/>
      <w:bookmarkStart w:id="100" w:name="_Toc112317781"/>
      <w:bookmarkStart w:id="101" w:name="_Toc8647"/>
      <w:bookmarkStart w:id="102" w:name="_Toc132190632"/>
      <w:bookmarkStart w:id="103" w:name="_Toc130886997"/>
      <w:bookmarkStart w:id="104" w:name="_Toc130657990"/>
      <w:bookmarkStart w:id="105" w:name="_Toc128150776"/>
      <w:bookmarkStart w:id="106" w:name="_Toc128150132"/>
      <w:r>
        <w:rPr>
          <w:rFonts w:ascii="宋体" w:hAnsi="宋体"/>
          <w:bCs/>
          <w:sz w:val="28"/>
          <w:szCs w:val="28"/>
          <w:highlight w:val="none"/>
        </w:rPr>
        <w:t>1.</w:t>
      </w:r>
      <w:r>
        <w:rPr>
          <w:rFonts w:hint="eastAsia" w:ascii="宋体" w:hAnsi="宋体"/>
          <w:bCs/>
          <w:sz w:val="28"/>
          <w:szCs w:val="28"/>
          <w:highlight w:val="none"/>
        </w:rPr>
        <w:t>本项目是否接受联合体投标：</w:t>
      </w:r>
      <w:r>
        <w:rPr>
          <w:rFonts w:ascii="宋体" w:hAnsi="宋体"/>
          <w:bCs/>
          <w:sz w:val="28"/>
          <w:szCs w:val="28"/>
          <w:highlight w:val="none"/>
          <w:u w:val="single"/>
        </w:rPr>
        <w:t xml:space="preserve"> </w:t>
      </w:r>
      <w:r>
        <w:rPr>
          <w:rFonts w:hint="eastAsia" w:ascii="宋体" w:hAnsi="宋体"/>
          <w:bCs/>
          <w:sz w:val="28"/>
          <w:szCs w:val="28"/>
          <w:highlight w:val="none"/>
          <w:u w:val="single"/>
          <w:lang w:eastAsia="zh-CN"/>
        </w:rPr>
        <w:t>否</w:t>
      </w:r>
      <w:r>
        <w:rPr>
          <w:rFonts w:ascii="宋体" w:hAnsi="宋体"/>
          <w:bCs/>
          <w:sz w:val="28"/>
          <w:szCs w:val="28"/>
          <w:highlight w:val="none"/>
          <w:u w:val="single"/>
        </w:rPr>
        <w:t xml:space="preserve"> </w:t>
      </w:r>
      <w:r>
        <w:rPr>
          <w:rFonts w:hint="eastAsia" w:ascii="宋体" w:hAnsi="宋体"/>
          <w:bCs/>
          <w:sz w:val="28"/>
          <w:szCs w:val="28"/>
          <w:highlight w:val="none"/>
        </w:rPr>
        <w:t>；</w:t>
      </w:r>
    </w:p>
    <w:p>
      <w:pPr>
        <w:spacing w:line="560" w:lineRule="exact"/>
        <w:ind w:firstLine="560" w:firstLineChars="200"/>
        <w:rPr>
          <w:rFonts w:hint="eastAsia" w:ascii="宋体" w:hAnsi="宋体"/>
          <w:bCs/>
          <w:sz w:val="28"/>
          <w:szCs w:val="28"/>
          <w:highlight w:val="none"/>
        </w:rPr>
      </w:pPr>
      <w:r>
        <w:rPr>
          <w:rFonts w:ascii="宋体" w:hAnsi="宋体"/>
          <w:bCs/>
          <w:sz w:val="28"/>
          <w:szCs w:val="28"/>
          <w:highlight w:val="none"/>
        </w:rPr>
        <w:t>2.项目预算：</w:t>
      </w:r>
      <w:r>
        <w:rPr>
          <w:rFonts w:hint="eastAsia" w:ascii="宋体" w:hAnsi="宋体"/>
          <w:bCs/>
          <w:sz w:val="28"/>
          <w:szCs w:val="28"/>
          <w:highlight w:val="none"/>
          <w:u w:val="single"/>
          <w:lang w:val="en-US" w:eastAsia="zh-CN"/>
        </w:rPr>
        <w:t>225万元</w:t>
      </w:r>
      <w:r>
        <w:rPr>
          <w:rFonts w:hint="eastAsia" w:ascii="宋体" w:hAnsi="宋体"/>
          <w:bCs/>
          <w:sz w:val="28"/>
          <w:szCs w:val="28"/>
          <w:highlight w:val="none"/>
        </w:rPr>
        <w:t>；</w:t>
      </w:r>
    </w:p>
    <w:p>
      <w:pPr>
        <w:spacing w:line="560" w:lineRule="exact"/>
        <w:ind w:firstLine="840" w:firstLineChars="300"/>
        <w:rPr>
          <w:rFonts w:hint="default" w:ascii="宋体" w:hAnsi="宋体" w:eastAsia="宋体"/>
          <w:bCs/>
          <w:sz w:val="28"/>
          <w:szCs w:val="28"/>
          <w:highlight w:val="none"/>
          <w:u w:val="single"/>
          <w:lang w:val="en-US" w:eastAsia="zh-CN"/>
        </w:rPr>
      </w:pPr>
      <w:r>
        <w:rPr>
          <w:rFonts w:hint="eastAsia" w:ascii="宋体" w:hAnsi="宋体"/>
          <w:bCs/>
          <w:sz w:val="28"/>
          <w:szCs w:val="28"/>
          <w:highlight w:val="none"/>
          <w:lang w:eastAsia="zh-CN"/>
        </w:rPr>
        <w:t>最高限价：</w:t>
      </w:r>
      <w:r>
        <w:rPr>
          <w:rFonts w:hint="eastAsia" w:ascii="宋体" w:hAnsi="宋体"/>
          <w:bCs/>
          <w:sz w:val="28"/>
          <w:szCs w:val="28"/>
          <w:highlight w:val="none"/>
          <w:u w:val="single"/>
          <w:lang w:val="en-US" w:eastAsia="zh-CN"/>
        </w:rPr>
        <w:t>225万元</w:t>
      </w:r>
      <w:r>
        <w:rPr>
          <w:rFonts w:hint="eastAsia" w:ascii="宋体" w:hAnsi="宋体"/>
          <w:bCs/>
          <w:sz w:val="28"/>
          <w:szCs w:val="28"/>
          <w:highlight w:val="none"/>
          <w:lang w:val="en-US" w:eastAsia="zh-CN"/>
        </w:rPr>
        <w:t>；</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en-US" w:eastAsia="zh-CN"/>
        </w:rPr>
        <w:t>3</w:t>
      </w:r>
      <w:r>
        <w:rPr>
          <w:rFonts w:ascii="宋体" w:hAnsi="宋体"/>
          <w:bCs/>
          <w:sz w:val="28"/>
          <w:szCs w:val="28"/>
          <w:highlight w:val="none"/>
        </w:rPr>
        <w:t>.本项目</w:t>
      </w:r>
      <w:r>
        <w:rPr>
          <w:rFonts w:hint="eastAsia" w:ascii="宋体" w:hAnsi="宋体"/>
          <w:bCs/>
          <w:sz w:val="28"/>
          <w:szCs w:val="28"/>
          <w:highlight w:val="none"/>
        </w:rPr>
        <w:t>确定</w:t>
      </w:r>
      <w:r>
        <w:rPr>
          <w:rFonts w:ascii="宋体" w:hAnsi="宋体"/>
          <w:bCs/>
          <w:sz w:val="28"/>
          <w:szCs w:val="28"/>
          <w:highlight w:val="none"/>
          <w:u w:val="single"/>
        </w:rPr>
        <w:t xml:space="preserve"> </w:t>
      </w:r>
      <w:r>
        <w:rPr>
          <w:rFonts w:hint="eastAsia" w:ascii="宋体" w:hAnsi="宋体"/>
          <w:bCs/>
          <w:sz w:val="28"/>
          <w:szCs w:val="28"/>
          <w:highlight w:val="none"/>
          <w:u w:val="single"/>
          <w:lang w:val="en-US" w:eastAsia="zh-CN"/>
        </w:rPr>
        <w:t>1</w:t>
      </w:r>
      <w:r>
        <w:rPr>
          <w:rFonts w:ascii="宋体" w:hAnsi="宋体"/>
          <w:bCs/>
          <w:sz w:val="28"/>
          <w:szCs w:val="28"/>
          <w:highlight w:val="none"/>
          <w:u w:val="single"/>
        </w:rPr>
        <w:t xml:space="preserve"> </w:t>
      </w:r>
      <w:r>
        <w:rPr>
          <w:rFonts w:hint="eastAsia" w:ascii="宋体" w:hAnsi="宋体"/>
          <w:bCs/>
          <w:sz w:val="28"/>
          <w:szCs w:val="28"/>
          <w:highlight w:val="none"/>
        </w:rPr>
        <w:t>家供应商中标。</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rPr>
        <w:t>四、投标供应商资格条件</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(一)、具有企(事)业法人资格(有行业特殊情况的银行、保险、电力、电信等法人分支机构，会计师、律师等非法人组织，行业协会等社会团体法人除外)；</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(二)、国有企业;事业单位;军队单位;成立三年以上的非外资(含港澳台)独资或控股企业；</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(三)、具有良好的商业信誉和健全的财务会计制度；</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(四)、具有履行合同所必需的设施设备、专业技术能力、质量保证体系和固定的生产经营、服务场地；</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(五)、有依法缴纳税收和社会保障资金的良好记录；</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 xml:space="preserve">(六)、参加军队采购活动前3年内，在经营活动中没有受到刑事处罚或者责令停产停业、吊销许可证或者执照、较大数额罚款(200万元以上)等重大违法记录； </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numPr>
          <w:ilvl w:val="255"/>
          <w:numId w:val="0"/>
        </w:numPr>
        <w:spacing w:line="560" w:lineRule="exact"/>
        <w:ind w:firstLine="560" w:firstLineChars="200"/>
        <w:rPr>
          <w:rFonts w:hint="eastAsia" w:ascii="宋体" w:hAnsi="宋体"/>
          <w:bCs/>
          <w:sz w:val="28"/>
          <w:szCs w:val="28"/>
        </w:rPr>
      </w:pPr>
      <w:r>
        <w:rPr>
          <w:rFonts w:hint="eastAsia" w:ascii="宋体" w:hAnsi="宋体"/>
          <w:bCs/>
          <w:sz w:val="28"/>
          <w:szCs w:val="28"/>
        </w:rPr>
        <w:t>(八)、本项目特定资质</w:t>
      </w:r>
      <w:r>
        <w:rPr>
          <w:rFonts w:hint="eastAsia" w:ascii="宋体" w:hAnsi="宋体"/>
          <w:bCs/>
          <w:sz w:val="28"/>
          <w:szCs w:val="28"/>
          <w:lang w:eastAsia="zh-CN"/>
        </w:rPr>
        <w:t>：投标人须提供《医疗器械经营许可证》或经营备案凭证；企业住所或者生产地址为北京地区且销售其注册、备案的医疗器械，可提供《医疗器械生产许可证》</w:t>
      </w:r>
      <w:r>
        <w:rPr>
          <w:rFonts w:hint="eastAsia" w:ascii="宋体" w:hAnsi="宋体"/>
          <w:bCs/>
          <w:sz w:val="28"/>
          <w:szCs w:val="28"/>
        </w:rPr>
        <w:t>；</w:t>
      </w:r>
    </w:p>
    <w:p>
      <w:pPr>
        <w:spacing w:line="560" w:lineRule="exact"/>
        <w:ind w:firstLine="560" w:firstLineChars="200"/>
        <w:rPr>
          <w:rFonts w:hint="eastAsia"/>
        </w:rPr>
      </w:pPr>
      <w:r>
        <w:rPr>
          <w:rFonts w:hint="eastAsia" w:ascii="宋体" w:hAnsi="宋体"/>
          <w:bCs/>
          <w:sz w:val="28"/>
          <w:szCs w:val="28"/>
        </w:rPr>
        <w:t>(九)、投标企业应当具备服务履约的能力。</w:t>
      </w:r>
    </w:p>
    <w:p>
      <w:pPr>
        <w:spacing w:line="560" w:lineRule="atLeast"/>
        <w:ind w:firstLine="560" w:firstLineChars="200"/>
        <w:rPr>
          <w:rFonts w:hint="eastAsia" w:eastAsia="黑体"/>
          <w:bCs/>
          <w:sz w:val="28"/>
          <w:szCs w:val="28"/>
          <w:highlight w:val="none"/>
          <w:lang w:eastAsia="zh-CN"/>
        </w:rPr>
      </w:pPr>
      <w:r>
        <w:rPr>
          <w:rFonts w:hint="eastAsia" w:eastAsia="黑体"/>
          <w:bCs/>
          <w:sz w:val="28"/>
          <w:szCs w:val="28"/>
          <w:highlight w:val="none"/>
          <w:lang w:eastAsia="zh-CN"/>
        </w:rPr>
        <w:t>五、报名及招标文件获取</w:t>
      </w:r>
    </w:p>
    <w:p>
      <w:pPr>
        <w:spacing w:line="560" w:lineRule="exact"/>
        <w:ind w:firstLine="560" w:firstLineChars="200"/>
        <w:rPr>
          <w:rFonts w:hint="eastAsia" w:ascii="宋体" w:hAnsi="宋体"/>
          <w:bCs/>
          <w:sz w:val="28"/>
          <w:szCs w:val="28"/>
          <w:highlight w:val="none"/>
          <w:lang w:eastAsia="zh-CN"/>
        </w:rPr>
      </w:pPr>
      <w:r>
        <w:rPr>
          <w:rFonts w:hint="eastAsia" w:ascii="宋体" w:hAnsi="宋体"/>
          <w:bCs/>
          <w:sz w:val="28"/>
          <w:szCs w:val="28"/>
          <w:highlight w:val="none"/>
          <w:lang w:eastAsia="zh-CN"/>
        </w:rPr>
        <w:t>（一）注册及报名：所有投标人（供应商）在项目报名前应在军队采购网（plap.mil.cn）供应商管理信息系统、采购机构官网(https://zbcg.301hospital.com.cn)分别进行注册，具体注册流程详见采购机构官网(https://zbcg.301hospital.com.cn)首页右侧“动态资讯”栏目《关于在军队采购信息平台进行注册的通知》、《关于投标人（供应商）互联网报名的通知》，并在采购机构官网完成报名。</w:t>
      </w:r>
    </w:p>
    <w:p>
      <w:pPr>
        <w:spacing w:line="560" w:lineRule="exact"/>
        <w:ind w:firstLine="560" w:firstLineChars="200"/>
        <w:rPr>
          <w:rFonts w:hint="eastAsia" w:ascii="宋体" w:hAnsi="宋体"/>
          <w:bCs/>
          <w:sz w:val="28"/>
          <w:szCs w:val="28"/>
          <w:highlight w:val="none"/>
          <w:lang w:eastAsia="zh-CN"/>
        </w:rPr>
      </w:pPr>
      <w:r>
        <w:rPr>
          <w:rFonts w:hint="eastAsia" w:ascii="宋体" w:hAnsi="宋体"/>
          <w:bCs/>
          <w:sz w:val="28"/>
          <w:szCs w:val="28"/>
          <w:highlight w:val="none"/>
          <w:lang w:eastAsia="zh-CN"/>
        </w:rPr>
        <w:t>（二）获取时间：</w:t>
      </w:r>
      <w:r>
        <w:rPr>
          <w:rFonts w:hint="eastAsia" w:ascii="宋体" w:hAnsi="宋体"/>
          <w:bCs/>
          <w:sz w:val="28"/>
          <w:szCs w:val="28"/>
          <w:highlight w:val="none"/>
          <w:u w:val="single"/>
          <w:lang w:val="en-US" w:eastAsia="zh-CN"/>
        </w:rPr>
        <w:t>2025</w:t>
      </w:r>
      <w:r>
        <w:rPr>
          <w:rFonts w:hint="eastAsia" w:ascii="宋体" w:hAnsi="宋体"/>
          <w:bCs/>
          <w:sz w:val="28"/>
          <w:szCs w:val="28"/>
          <w:highlight w:val="none"/>
          <w:lang w:eastAsia="zh-CN"/>
        </w:rPr>
        <w:t>年</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月</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日</w:t>
      </w:r>
      <w:r>
        <w:rPr>
          <w:rFonts w:hint="eastAsia" w:ascii="宋体" w:hAnsi="宋体"/>
          <w:bCs/>
          <w:sz w:val="28"/>
          <w:szCs w:val="28"/>
          <w:highlight w:val="none"/>
          <w:u w:val="single"/>
          <w:lang w:val="en-US" w:eastAsia="zh-CN"/>
        </w:rPr>
        <w:t>8</w:t>
      </w:r>
      <w:r>
        <w:rPr>
          <w:rFonts w:hint="eastAsia" w:ascii="宋体" w:hAnsi="宋体"/>
          <w:bCs/>
          <w:sz w:val="28"/>
          <w:szCs w:val="28"/>
          <w:highlight w:val="none"/>
          <w:lang w:eastAsia="zh-CN"/>
        </w:rPr>
        <w:t>时</w:t>
      </w:r>
      <w:r>
        <w:rPr>
          <w:rFonts w:hint="eastAsia" w:ascii="宋体" w:hAnsi="宋体"/>
          <w:bCs/>
          <w:sz w:val="28"/>
          <w:szCs w:val="28"/>
          <w:highlight w:val="none"/>
          <w:u w:val="single"/>
          <w:lang w:val="en-US" w:eastAsia="zh-CN"/>
        </w:rPr>
        <w:t>30</w:t>
      </w:r>
      <w:r>
        <w:rPr>
          <w:rFonts w:hint="eastAsia" w:ascii="宋体" w:hAnsi="宋体"/>
          <w:bCs/>
          <w:sz w:val="28"/>
          <w:szCs w:val="28"/>
          <w:highlight w:val="none"/>
          <w:lang w:eastAsia="zh-CN"/>
        </w:rPr>
        <w:t>分至</w:t>
      </w:r>
      <w:r>
        <w:rPr>
          <w:rFonts w:hint="eastAsia" w:ascii="宋体" w:hAnsi="宋体"/>
          <w:bCs/>
          <w:sz w:val="28"/>
          <w:szCs w:val="28"/>
          <w:highlight w:val="none"/>
          <w:u w:val="single"/>
          <w:lang w:val="en-US" w:eastAsia="zh-CN"/>
        </w:rPr>
        <w:t>2025</w:t>
      </w:r>
      <w:r>
        <w:rPr>
          <w:rFonts w:hint="eastAsia" w:ascii="宋体" w:hAnsi="宋体"/>
          <w:bCs/>
          <w:sz w:val="28"/>
          <w:szCs w:val="28"/>
          <w:highlight w:val="none"/>
          <w:lang w:eastAsia="zh-CN"/>
        </w:rPr>
        <w:t>年</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月</w:t>
      </w:r>
      <w:r>
        <w:rPr>
          <w:rFonts w:hint="eastAsia" w:ascii="宋体" w:hAnsi="宋体"/>
          <w:bCs/>
          <w:sz w:val="28"/>
          <w:szCs w:val="28"/>
          <w:highlight w:val="none"/>
          <w:u w:val="single"/>
          <w:lang w:val="en-US" w:eastAsia="zh-CN"/>
        </w:rPr>
        <w:t xml:space="preserve">  </w:t>
      </w:r>
      <w:r>
        <w:rPr>
          <w:rFonts w:hint="eastAsia" w:ascii="宋体" w:hAnsi="宋体"/>
          <w:bCs/>
          <w:sz w:val="28"/>
          <w:szCs w:val="28"/>
          <w:highlight w:val="none"/>
          <w:lang w:eastAsia="zh-CN"/>
        </w:rPr>
        <w:t>日</w:t>
      </w:r>
      <w:r>
        <w:rPr>
          <w:rFonts w:hint="eastAsia" w:ascii="宋体" w:hAnsi="宋体"/>
          <w:bCs/>
          <w:sz w:val="28"/>
          <w:szCs w:val="28"/>
          <w:highlight w:val="none"/>
          <w:u w:val="single"/>
          <w:lang w:val="en-US" w:eastAsia="zh-CN"/>
        </w:rPr>
        <w:t>17</w:t>
      </w:r>
      <w:r>
        <w:rPr>
          <w:rFonts w:hint="eastAsia" w:ascii="宋体" w:hAnsi="宋体"/>
          <w:bCs/>
          <w:sz w:val="28"/>
          <w:szCs w:val="28"/>
          <w:highlight w:val="none"/>
          <w:lang w:eastAsia="zh-CN"/>
        </w:rPr>
        <w:t>时</w:t>
      </w:r>
      <w:r>
        <w:rPr>
          <w:rFonts w:hint="eastAsia" w:ascii="宋体" w:hAnsi="宋体"/>
          <w:bCs/>
          <w:sz w:val="28"/>
          <w:szCs w:val="28"/>
          <w:highlight w:val="none"/>
          <w:u w:val="single"/>
          <w:lang w:val="en-US" w:eastAsia="zh-CN"/>
        </w:rPr>
        <w:t>30</w:t>
      </w:r>
      <w:r>
        <w:rPr>
          <w:rFonts w:hint="eastAsia" w:ascii="宋体" w:hAnsi="宋体"/>
          <w:bCs/>
          <w:sz w:val="28"/>
          <w:szCs w:val="28"/>
          <w:highlight w:val="none"/>
          <w:lang w:eastAsia="zh-CN"/>
        </w:rPr>
        <w:t>分（北京时间）</w:t>
      </w:r>
    </w:p>
    <w:p>
      <w:pPr>
        <w:spacing w:line="560" w:lineRule="exact"/>
        <w:ind w:firstLine="560" w:firstLineChars="200"/>
        <w:rPr>
          <w:rFonts w:hint="eastAsia" w:ascii="仿宋_GB2312" w:eastAsia="仿宋_GB2312"/>
          <w:color w:val="000000"/>
        </w:rPr>
      </w:pPr>
      <w:r>
        <w:rPr>
          <w:rFonts w:hint="eastAsia" w:ascii="宋体" w:hAnsi="宋体"/>
          <w:bCs/>
          <w:sz w:val="28"/>
          <w:szCs w:val="28"/>
          <w:highlight w:val="none"/>
          <w:lang w:eastAsia="zh-CN"/>
        </w:rPr>
        <w:t>（三）获取方式：《通用文件》请从采购机构官网（https://zbcg.301hospital.com.cn）“下载中心”栏下载, 《专用文件》各潜在投标人（供应商）在报名后，登录供应商投标系统进入项目管理→项目执行模块自行下载文件。采购文件已审核备案并加盖电子签章，与纸质文件具有同等法定效力。</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六</w:t>
      </w:r>
      <w:r>
        <w:rPr>
          <w:rFonts w:hint="eastAsia" w:eastAsia="黑体"/>
          <w:bCs/>
          <w:sz w:val="28"/>
          <w:szCs w:val="28"/>
          <w:highlight w:val="none"/>
        </w:rPr>
        <w:t>、投标开始和截止时间及地点、方式</w:t>
      </w:r>
    </w:p>
    <w:p>
      <w:pPr>
        <w:pStyle w:val="99"/>
        <w:tabs>
          <w:tab w:val="left" w:pos="888"/>
        </w:tabs>
        <w:spacing w:line="560" w:lineRule="exact"/>
        <w:ind w:firstLine="560"/>
        <w:rPr>
          <w:rFonts w:eastAsia="黑体"/>
          <w:bCs/>
          <w:sz w:val="28"/>
          <w:szCs w:val="28"/>
          <w:highlight w:val="none"/>
        </w:rPr>
      </w:pPr>
      <w:r>
        <w:rPr>
          <w:rFonts w:hint="eastAsia"/>
          <w:bCs/>
          <w:sz w:val="28"/>
          <w:szCs w:val="28"/>
          <w:highlight w:val="none"/>
        </w:rPr>
        <w:t>（一）投标开始时间：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 4 </w:t>
      </w:r>
      <w:r>
        <w:rPr>
          <w:rFonts w:hint="eastAsia"/>
          <w:bCs/>
          <w:sz w:val="28"/>
          <w:szCs w:val="28"/>
          <w:highlight w:val="none"/>
        </w:rPr>
        <w:t>月</w:t>
      </w:r>
      <w:r>
        <w:rPr>
          <w:rFonts w:hint="eastAsia"/>
          <w:bCs/>
          <w:sz w:val="28"/>
          <w:szCs w:val="28"/>
          <w:highlight w:val="none"/>
          <w:u w:val="single"/>
          <w:lang w:val="en-US" w:eastAsia="zh-CN"/>
        </w:rPr>
        <w:t xml:space="preserve"> 23 </w:t>
      </w:r>
      <w:r>
        <w:rPr>
          <w:rFonts w:hint="eastAsia"/>
          <w:bCs/>
          <w:sz w:val="28"/>
          <w:szCs w:val="28"/>
          <w:highlight w:val="none"/>
        </w:rPr>
        <w:t>日</w:t>
      </w:r>
      <w:r>
        <w:rPr>
          <w:rFonts w:hint="eastAsia"/>
          <w:bCs/>
          <w:sz w:val="28"/>
          <w:szCs w:val="28"/>
          <w:highlight w:val="none"/>
          <w:u w:val="single"/>
          <w:lang w:val="en-US" w:eastAsia="zh-CN"/>
        </w:rPr>
        <w:t>8</w:t>
      </w:r>
      <w:r>
        <w:rPr>
          <w:rFonts w:hint="eastAsia"/>
          <w:bCs/>
          <w:sz w:val="28"/>
          <w:szCs w:val="28"/>
          <w:highlight w:val="none"/>
        </w:rPr>
        <w:t>时</w:t>
      </w:r>
      <w:r>
        <w:rPr>
          <w:rFonts w:hint="eastAsia"/>
          <w:bCs/>
          <w:sz w:val="28"/>
          <w:szCs w:val="28"/>
          <w:highlight w:val="none"/>
          <w:u w:val="single"/>
          <w:lang w:val="en-US" w:eastAsia="zh-CN"/>
        </w:rPr>
        <w:t>30</w:t>
      </w:r>
      <w:r>
        <w:rPr>
          <w:rFonts w:hint="eastAsia"/>
          <w:bCs/>
          <w:sz w:val="28"/>
          <w:szCs w:val="28"/>
          <w:highlight w:val="none"/>
        </w:rPr>
        <w:t>分。</w:t>
      </w:r>
    </w:p>
    <w:p>
      <w:pPr>
        <w:pStyle w:val="99"/>
        <w:tabs>
          <w:tab w:val="left" w:pos="888"/>
        </w:tabs>
        <w:spacing w:line="560" w:lineRule="exact"/>
        <w:ind w:firstLine="560"/>
        <w:rPr>
          <w:rFonts w:hint="eastAsia"/>
          <w:bCs/>
          <w:sz w:val="28"/>
          <w:szCs w:val="28"/>
          <w:highlight w:val="none"/>
        </w:rPr>
      </w:pPr>
      <w:r>
        <w:rPr>
          <w:rFonts w:hint="eastAsia"/>
          <w:bCs/>
          <w:sz w:val="28"/>
          <w:szCs w:val="28"/>
          <w:highlight w:val="none"/>
        </w:rPr>
        <w:t>（二）投标截止时间：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4  </w:t>
      </w:r>
      <w:r>
        <w:rPr>
          <w:rFonts w:hint="eastAsia"/>
          <w:bCs/>
          <w:sz w:val="28"/>
          <w:szCs w:val="28"/>
          <w:highlight w:val="none"/>
        </w:rPr>
        <w:t>月</w:t>
      </w:r>
      <w:r>
        <w:rPr>
          <w:rFonts w:hint="eastAsia"/>
          <w:bCs/>
          <w:sz w:val="28"/>
          <w:szCs w:val="28"/>
          <w:highlight w:val="none"/>
          <w:lang w:val="en-US" w:eastAsia="zh-CN"/>
        </w:rPr>
        <w:t>23</w:t>
      </w:r>
      <w:r>
        <w:rPr>
          <w:rFonts w:hint="eastAsia"/>
          <w:bCs/>
          <w:sz w:val="28"/>
          <w:szCs w:val="28"/>
          <w:highlight w:val="none"/>
          <w:u w:val="single"/>
          <w:lang w:val="en-US" w:eastAsia="zh-CN"/>
        </w:rPr>
        <w:t xml:space="preserve">  </w:t>
      </w:r>
      <w:r>
        <w:rPr>
          <w:rFonts w:hint="eastAsia"/>
          <w:bCs/>
          <w:sz w:val="28"/>
          <w:szCs w:val="28"/>
          <w:highlight w:val="none"/>
        </w:rPr>
        <w:t>日</w:t>
      </w:r>
      <w:r>
        <w:rPr>
          <w:rFonts w:hint="eastAsia"/>
          <w:bCs/>
          <w:sz w:val="28"/>
          <w:szCs w:val="28"/>
          <w:highlight w:val="none"/>
          <w:u w:val="single"/>
          <w:lang w:val="en-US" w:eastAsia="zh-CN"/>
        </w:rPr>
        <w:t>9</w:t>
      </w:r>
      <w:r>
        <w:rPr>
          <w:rFonts w:hint="eastAsia"/>
          <w:bCs/>
          <w:sz w:val="28"/>
          <w:szCs w:val="28"/>
          <w:highlight w:val="none"/>
        </w:rPr>
        <w:t>时</w:t>
      </w:r>
      <w:r>
        <w:rPr>
          <w:rFonts w:hint="eastAsia"/>
          <w:bCs/>
          <w:sz w:val="28"/>
          <w:szCs w:val="28"/>
          <w:highlight w:val="none"/>
          <w:u w:val="single"/>
          <w:lang w:val="en-US" w:eastAsia="zh-CN"/>
        </w:rPr>
        <w:t>00</w:t>
      </w:r>
      <w:r>
        <w:rPr>
          <w:rFonts w:hint="eastAsia"/>
          <w:bCs/>
          <w:sz w:val="28"/>
          <w:szCs w:val="28"/>
          <w:highlight w:val="none"/>
        </w:rPr>
        <w:t>分。</w:t>
      </w:r>
    </w:p>
    <w:p>
      <w:pPr>
        <w:pStyle w:val="99"/>
        <w:tabs>
          <w:tab w:val="left" w:pos="888"/>
        </w:tabs>
        <w:spacing w:line="560" w:lineRule="exact"/>
        <w:ind w:firstLine="560"/>
        <w:rPr>
          <w:rFonts w:hint="eastAsia"/>
          <w:bCs/>
          <w:sz w:val="28"/>
          <w:szCs w:val="28"/>
          <w:highlight w:val="none"/>
          <w:u w:val="none"/>
        </w:rPr>
      </w:pPr>
      <w:r>
        <w:rPr>
          <w:rFonts w:hint="eastAsia"/>
          <w:bCs/>
          <w:sz w:val="28"/>
          <w:szCs w:val="28"/>
          <w:highlight w:val="none"/>
        </w:rPr>
        <w:t>（三）投标地点：</w:t>
      </w:r>
      <w:r>
        <w:rPr>
          <w:rFonts w:hint="eastAsia"/>
          <w:bCs/>
          <w:sz w:val="28"/>
          <w:szCs w:val="28"/>
          <w:highlight w:val="none"/>
          <w:u w:val="single"/>
        </w:rPr>
        <w:t>北京市海淀区复兴路28号门诊楼</w:t>
      </w:r>
      <w:r>
        <w:rPr>
          <w:rFonts w:hint="eastAsia"/>
          <w:bCs/>
          <w:sz w:val="28"/>
          <w:szCs w:val="28"/>
          <w:highlight w:val="none"/>
          <w:u w:val="single"/>
          <w:lang w:val="en-US" w:eastAsia="zh-CN"/>
        </w:rPr>
        <w:t>M层招标采购科开标室</w:t>
      </w:r>
      <w:r>
        <w:rPr>
          <w:rFonts w:hint="eastAsia"/>
          <w:bCs/>
          <w:sz w:val="28"/>
          <w:szCs w:val="28"/>
          <w:highlight w:val="none"/>
          <w:u w:val="none"/>
          <w:lang w:val="en-US" w:eastAsia="zh-CN"/>
        </w:rPr>
        <w:t>。</w:t>
      </w:r>
    </w:p>
    <w:p>
      <w:pPr>
        <w:pStyle w:val="99"/>
        <w:tabs>
          <w:tab w:val="left" w:pos="888"/>
        </w:tabs>
        <w:spacing w:line="560" w:lineRule="exact"/>
        <w:ind w:firstLine="560"/>
        <w:rPr>
          <w:rFonts w:hint="eastAsia"/>
          <w:bCs/>
          <w:sz w:val="28"/>
          <w:szCs w:val="28"/>
          <w:highlight w:val="none"/>
        </w:rPr>
      </w:pPr>
      <w:r>
        <w:rPr>
          <w:rFonts w:hint="eastAsia"/>
          <w:bCs/>
          <w:sz w:val="28"/>
          <w:szCs w:val="28"/>
          <w:highlight w:val="none"/>
        </w:rPr>
        <w:t>（四）投标方式：由投标供应商法定代表人或授权代表现场提交投标文件，不接受邮寄等其他方式。</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七</w:t>
      </w:r>
      <w:r>
        <w:rPr>
          <w:rFonts w:hint="eastAsia" w:eastAsia="黑体"/>
          <w:bCs/>
          <w:sz w:val="28"/>
          <w:szCs w:val="28"/>
          <w:highlight w:val="none"/>
        </w:rPr>
        <w:t>、开标时间、地点</w:t>
      </w:r>
    </w:p>
    <w:p>
      <w:pPr>
        <w:tabs>
          <w:tab w:val="left" w:pos="888"/>
        </w:tabs>
        <w:spacing w:line="560" w:lineRule="exact"/>
        <w:ind w:firstLine="560" w:firstLineChars="200"/>
        <w:rPr>
          <w:rFonts w:hint="eastAsia"/>
          <w:bCs/>
          <w:sz w:val="28"/>
          <w:szCs w:val="28"/>
          <w:highlight w:val="none"/>
        </w:rPr>
      </w:pPr>
      <w:r>
        <w:rPr>
          <w:rFonts w:hint="eastAsia"/>
          <w:bCs/>
          <w:sz w:val="28"/>
          <w:szCs w:val="28"/>
          <w:highlight w:val="none"/>
        </w:rPr>
        <w:t>（一）开标时间：</w:t>
      </w:r>
      <w:r>
        <w:rPr>
          <w:rFonts w:hint="eastAsia"/>
          <w:bCs/>
          <w:sz w:val="28"/>
          <w:szCs w:val="28"/>
          <w:highlight w:val="none"/>
          <w:u w:val="single"/>
          <w:lang w:val="en-US" w:eastAsia="zh-CN"/>
        </w:rPr>
        <w:t>2025</w:t>
      </w:r>
      <w:r>
        <w:rPr>
          <w:rFonts w:hint="eastAsia"/>
          <w:bCs/>
          <w:sz w:val="28"/>
          <w:szCs w:val="28"/>
          <w:highlight w:val="none"/>
        </w:rPr>
        <w:t>年</w:t>
      </w:r>
      <w:r>
        <w:rPr>
          <w:rFonts w:hint="eastAsia"/>
          <w:bCs/>
          <w:sz w:val="28"/>
          <w:szCs w:val="28"/>
          <w:highlight w:val="none"/>
          <w:u w:val="single"/>
          <w:lang w:val="en-US" w:eastAsia="zh-CN"/>
        </w:rPr>
        <w:t xml:space="preserve"> 4 </w:t>
      </w:r>
      <w:r>
        <w:rPr>
          <w:rFonts w:hint="eastAsia"/>
          <w:bCs/>
          <w:sz w:val="28"/>
          <w:szCs w:val="28"/>
          <w:highlight w:val="none"/>
        </w:rPr>
        <w:t>月</w:t>
      </w:r>
      <w:r>
        <w:rPr>
          <w:rFonts w:hint="eastAsia"/>
          <w:bCs/>
          <w:sz w:val="28"/>
          <w:szCs w:val="28"/>
          <w:highlight w:val="none"/>
          <w:u w:val="single"/>
          <w:lang w:val="en-US" w:eastAsia="zh-CN"/>
        </w:rPr>
        <w:t xml:space="preserve"> 23 </w:t>
      </w:r>
      <w:r>
        <w:rPr>
          <w:rFonts w:hint="eastAsia"/>
          <w:bCs/>
          <w:sz w:val="28"/>
          <w:szCs w:val="28"/>
          <w:highlight w:val="none"/>
        </w:rPr>
        <w:t>日</w:t>
      </w:r>
      <w:r>
        <w:rPr>
          <w:rFonts w:hint="eastAsia"/>
          <w:bCs/>
          <w:sz w:val="28"/>
          <w:szCs w:val="28"/>
          <w:highlight w:val="none"/>
          <w:u w:val="single"/>
          <w:lang w:val="en-US" w:eastAsia="zh-CN"/>
        </w:rPr>
        <w:t>9</w:t>
      </w:r>
      <w:r>
        <w:rPr>
          <w:rFonts w:hint="eastAsia"/>
          <w:bCs/>
          <w:sz w:val="28"/>
          <w:szCs w:val="28"/>
          <w:highlight w:val="none"/>
        </w:rPr>
        <w:t>时</w:t>
      </w:r>
      <w:r>
        <w:rPr>
          <w:rFonts w:hint="eastAsia"/>
          <w:bCs/>
          <w:sz w:val="28"/>
          <w:szCs w:val="28"/>
          <w:highlight w:val="none"/>
          <w:u w:val="single"/>
          <w:lang w:val="en-US" w:eastAsia="zh-CN"/>
        </w:rPr>
        <w:t>00</w:t>
      </w:r>
      <w:r>
        <w:rPr>
          <w:rFonts w:hint="eastAsia"/>
          <w:bCs/>
          <w:sz w:val="28"/>
          <w:szCs w:val="28"/>
          <w:highlight w:val="none"/>
        </w:rPr>
        <w:t>分。</w:t>
      </w:r>
    </w:p>
    <w:p>
      <w:pPr>
        <w:tabs>
          <w:tab w:val="left" w:pos="888"/>
        </w:tabs>
        <w:spacing w:line="560" w:lineRule="exact"/>
        <w:ind w:firstLine="560" w:firstLineChars="200"/>
        <w:rPr>
          <w:bCs/>
          <w:sz w:val="28"/>
          <w:szCs w:val="28"/>
          <w:highlight w:val="none"/>
        </w:rPr>
      </w:pPr>
      <w:r>
        <w:rPr>
          <w:rFonts w:hint="eastAsia"/>
          <w:bCs/>
          <w:sz w:val="28"/>
          <w:szCs w:val="28"/>
          <w:highlight w:val="none"/>
        </w:rPr>
        <w:t>（二）开标地点：</w:t>
      </w:r>
      <w:r>
        <w:rPr>
          <w:rFonts w:hint="eastAsia"/>
          <w:bCs/>
          <w:sz w:val="28"/>
          <w:szCs w:val="28"/>
          <w:highlight w:val="none"/>
          <w:u w:val="single"/>
        </w:rPr>
        <w:t>北京市海淀区复兴路28号门诊楼</w:t>
      </w:r>
      <w:r>
        <w:rPr>
          <w:rFonts w:hint="eastAsia"/>
          <w:bCs/>
          <w:sz w:val="28"/>
          <w:szCs w:val="28"/>
          <w:highlight w:val="none"/>
          <w:u w:val="single"/>
          <w:lang w:val="en-US" w:eastAsia="zh-CN"/>
        </w:rPr>
        <w:t>M</w:t>
      </w:r>
      <w:r>
        <w:rPr>
          <w:rFonts w:hint="eastAsia" w:ascii="Times New Roman" w:hAnsi="Times New Roman" w:eastAsia="宋体" w:cs="Times New Roman"/>
          <w:bCs/>
          <w:kern w:val="2"/>
          <w:sz w:val="28"/>
          <w:szCs w:val="28"/>
          <w:highlight w:val="none"/>
          <w:u w:val="single"/>
          <w:lang w:val="en-US" w:eastAsia="zh-CN" w:bidi="ar-SA"/>
        </w:rPr>
        <w:t>层招标采购科</w:t>
      </w:r>
      <w:r>
        <w:rPr>
          <w:rFonts w:hint="eastAsia" w:cs="Times New Roman"/>
          <w:bCs/>
          <w:kern w:val="2"/>
          <w:sz w:val="28"/>
          <w:szCs w:val="28"/>
          <w:highlight w:val="none"/>
          <w:u w:val="single"/>
          <w:lang w:val="en-US" w:eastAsia="zh-CN" w:bidi="ar-SA"/>
        </w:rPr>
        <w:t>开标室</w:t>
      </w:r>
      <w:r>
        <w:rPr>
          <w:rFonts w:hint="eastAsia"/>
          <w:bCs/>
          <w:sz w:val="28"/>
          <w:szCs w:val="28"/>
          <w:highlight w:val="none"/>
        </w:rPr>
        <w:t>。</w:t>
      </w:r>
    </w:p>
    <w:p>
      <w:pPr>
        <w:tabs>
          <w:tab w:val="left" w:pos="0"/>
          <w:tab w:val="left" w:pos="987"/>
          <w:tab w:val="left" w:pos="1122"/>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lang w:eastAsia="zh-CN"/>
        </w:rPr>
        <w:t>八</w:t>
      </w:r>
      <w:r>
        <w:rPr>
          <w:rFonts w:hint="eastAsia" w:ascii="黑体" w:hAnsi="黑体" w:eastAsia="黑体"/>
          <w:bCs/>
          <w:sz w:val="28"/>
          <w:szCs w:val="28"/>
          <w:highlight w:val="none"/>
        </w:rPr>
        <w:t>、</w:t>
      </w:r>
      <w:r>
        <w:rPr>
          <w:rFonts w:ascii="黑体" w:hAnsi="黑体" w:eastAsia="黑体"/>
          <w:bCs/>
          <w:sz w:val="28"/>
          <w:szCs w:val="28"/>
          <w:highlight w:val="none"/>
        </w:rPr>
        <w:t>本采购项目相关信息在《军队采购网》（</w:t>
      </w:r>
      <w:r>
        <w:rPr>
          <w:highlight w:val="none"/>
        </w:rPr>
        <w:fldChar w:fldCharType="begin"/>
      </w:r>
      <w:r>
        <w:rPr>
          <w:highlight w:val="none"/>
        </w:rPr>
        <w:instrText xml:space="preserve"> HYPERLINK "http://www.plap.mil.cn" </w:instrText>
      </w:r>
      <w:r>
        <w:rPr>
          <w:highlight w:val="none"/>
        </w:rPr>
        <w:fldChar w:fldCharType="separate"/>
      </w:r>
      <w:r>
        <w:rPr>
          <w:rFonts w:ascii="黑体" w:hAnsi="黑体" w:eastAsia="黑体"/>
          <w:sz w:val="28"/>
          <w:szCs w:val="28"/>
          <w:highlight w:val="none"/>
        </w:rPr>
        <w:t>www.plap.mil.cn</w:t>
      </w:r>
      <w:r>
        <w:rPr>
          <w:rFonts w:ascii="黑体" w:hAnsi="黑体" w:eastAsia="黑体"/>
          <w:sz w:val="28"/>
          <w:szCs w:val="28"/>
          <w:highlight w:val="none"/>
        </w:rPr>
        <w:fldChar w:fldCharType="end"/>
      </w:r>
      <w:r>
        <w:rPr>
          <w:rFonts w:ascii="黑体" w:hAnsi="黑体" w:eastAsia="黑体"/>
          <w:bCs/>
          <w:sz w:val="28"/>
          <w:szCs w:val="28"/>
          <w:highlight w:val="none"/>
        </w:rPr>
        <w:t>）</w:t>
      </w:r>
      <w:r>
        <w:rPr>
          <w:rFonts w:hint="eastAsia" w:ascii="黑体" w:hAnsi="黑体" w:eastAsia="黑体"/>
          <w:bCs/>
          <w:sz w:val="28"/>
          <w:szCs w:val="28"/>
          <w:highlight w:val="none"/>
        </w:rPr>
        <w:t>和采购机构官网（</w:t>
      </w:r>
      <w:r>
        <w:rPr>
          <w:rFonts w:hint="eastAsia" w:ascii="黑体" w:hAnsi="黑体" w:eastAsia="黑体"/>
          <w:bCs/>
          <w:color w:val="auto"/>
          <w:sz w:val="28"/>
          <w:szCs w:val="28"/>
          <w:highlight w:val="none"/>
          <w:lang w:val="en-US" w:eastAsia="zh-CN"/>
        </w:rPr>
        <w:t>https://zbcg.301hospital.com.cn</w:t>
      </w:r>
      <w:r>
        <w:rPr>
          <w:rFonts w:hint="eastAsia" w:ascii="黑体" w:hAnsi="黑体" w:eastAsia="黑体"/>
          <w:bCs/>
          <w:sz w:val="28"/>
          <w:szCs w:val="28"/>
          <w:highlight w:val="none"/>
        </w:rPr>
        <w:t>）</w:t>
      </w:r>
      <w:r>
        <w:rPr>
          <w:rFonts w:ascii="黑体" w:hAnsi="黑体" w:eastAsia="黑体"/>
          <w:bCs/>
          <w:sz w:val="28"/>
          <w:szCs w:val="28"/>
          <w:highlight w:val="none"/>
        </w:rPr>
        <w:t>上发布。</w:t>
      </w:r>
    </w:p>
    <w:p>
      <w:pPr>
        <w:tabs>
          <w:tab w:val="left" w:pos="0"/>
          <w:tab w:val="left" w:pos="987"/>
          <w:tab w:val="left" w:pos="1122"/>
        </w:tabs>
        <w:spacing w:line="560" w:lineRule="exact"/>
        <w:ind w:firstLine="560" w:firstLineChars="200"/>
        <w:rPr>
          <w:rFonts w:eastAsia="黑体"/>
          <w:bCs/>
          <w:sz w:val="28"/>
          <w:szCs w:val="28"/>
          <w:highlight w:val="none"/>
        </w:rPr>
      </w:pPr>
      <w:r>
        <w:rPr>
          <w:rFonts w:hint="eastAsia" w:eastAsia="黑体"/>
          <w:bCs/>
          <w:sz w:val="28"/>
          <w:szCs w:val="28"/>
          <w:highlight w:val="none"/>
          <w:lang w:eastAsia="zh-CN"/>
        </w:rPr>
        <w:t>九</w:t>
      </w:r>
      <w:r>
        <w:rPr>
          <w:rFonts w:hint="eastAsia" w:eastAsia="黑体"/>
          <w:bCs/>
          <w:sz w:val="28"/>
          <w:szCs w:val="28"/>
          <w:highlight w:val="none"/>
        </w:rPr>
        <w:t>、采购机构联系方式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Cs/>
          <w:sz w:val="28"/>
          <w:szCs w:val="28"/>
          <w:highlight w:val="none"/>
          <w:u w:val="single"/>
          <w:lang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bCs/>
          <w:sz w:val="28"/>
          <w:szCs w:val="28"/>
          <w:highlight w:val="none"/>
          <w:u w:val="single"/>
        </w:rPr>
        <w:t xml:space="preserve"> </w:t>
      </w:r>
      <w:r>
        <w:rPr>
          <w:rFonts w:hint="eastAsia"/>
          <w:bCs/>
          <w:sz w:val="28"/>
          <w:szCs w:val="28"/>
          <w:highlight w:val="none"/>
          <w:u w:val="single"/>
          <w:lang w:eastAsia="zh-CN"/>
        </w:rPr>
        <w:t>陈老师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bCs/>
          <w:sz w:val="28"/>
          <w:szCs w:val="28"/>
          <w:highlight w:val="none"/>
          <w:u w:val="single"/>
          <w:lang w:val="en-US" w:eastAsia="zh-CN"/>
        </w:rPr>
      </w:pPr>
      <w:r>
        <w:rPr>
          <w:rFonts w:hint="eastAsia"/>
          <w:bCs/>
          <w:sz w:val="28"/>
          <w:szCs w:val="28"/>
          <w:highlight w:val="none"/>
        </w:rPr>
        <w:t>办公电话：</w:t>
      </w:r>
      <w:r>
        <w:rPr>
          <w:bCs/>
          <w:sz w:val="28"/>
          <w:szCs w:val="28"/>
          <w:highlight w:val="none"/>
          <w:u w:val="single"/>
        </w:rPr>
        <w:t xml:space="preserve"> </w:t>
      </w:r>
      <w:r>
        <w:rPr>
          <w:rFonts w:hint="eastAsia"/>
          <w:bCs/>
          <w:sz w:val="28"/>
          <w:szCs w:val="28"/>
          <w:highlight w:val="none"/>
          <w:u w:val="single"/>
          <w:lang w:val="en-US" w:eastAsia="zh-CN"/>
        </w:rPr>
        <w:t>010-66935201</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bCs/>
          <w:sz w:val="28"/>
          <w:szCs w:val="28"/>
          <w:highlight w:val="none"/>
          <w:u w:val="single"/>
        </w:rPr>
      </w:pPr>
      <w:r>
        <w:rPr>
          <w:rFonts w:hint="eastAsia"/>
          <w:bCs/>
          <w:sz w:val="28"/>
          <w:szCs w:val="28"/>
          <w:highlight w:val="none"/>
        </w:rPr>
        <w:t>地</w:t>
      </w:r>
      <w:r>
        <w:rPr>
          <w:bCs/>
          <w:sz w:val="28"/>
          <w:szCs w:val="28"/>
          <w:highlight w:val="none"/>
        </w:rPr>
        <w:t xml:space="preserve">    </w:t>
      </w:r>
      <w:r>
        <w:rPr>
          <w:rFonts w:hint="eastAsia"/>
          <w:bCs/>
          <w:sz w:val="28"/>
          <w:szCs w:val="28"/>
          <w:highlight w:val="none"/>
        </w:rPr>
        <w:t>址：</w:t>
      </w:r>
      <w:r>
        <w:rPr>
          <w:bCs/>
          <w:sz w:val="28"/>
          <w:szCs w:val="28"/>
          <w:highlight w:val="none"/>
          <w:u w:val="single"/>
        </w:rPr>
        <w:t xml:space="preserve"> </w:t>
      </w:r>
      <w:r>
        <w:rPr>
          <w:rFonts w:hint="eastAsia"/>
          <w:bCs/>
          <w:sz w:val="28"/>
          <w:szCs w:val="28"/>
          <w:highlight w:val="none"/>
          <w:u w:val="single"/>
          <w:lang w:eastAsia="zh-CN"/>
        </w:rPr>
        <w:t>北京市海淀区</w:t>
      </w:r>
      <w:r>
        <w:rPr>
          <w:bCs/>
          <w:sz w:val="28"/>
          <w:szCs w:val="28"/>
          <w:highlight w:val="none"/>
          <w:u w:val="single"/>
        </w:rPr>
        <w:t xml:space="preserve"> </w:t>
      </w:r>
    </w:p>
    <w:p>
      <w:pPr>
        <w:widowControl/>
        <w:spacing w:line="560" w:lineRule="exact"/>
        <w:ind w:firstLine="560" w:firstLineChars="200"/>
        <w:jc w:val="left"/>
        <w:rPr>
          <w:rFonts w:hint="eastAsia"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十、采购机构质疑联系方式</w:t>
      </w:r>
    </w:p>
    <w:p>
      <w:pPr>
        <w:widowControl/>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质疑联系人：</w:t>
      </w:r>
      <w:r>
        <w:rPr>
          <w:rFonts w:hint="eastAsia" w:ascii="宋体" w:hAnsi="宋体" w:eastAsia="宋体" w:cs="宋体"/>
          <w:color w:val="000000" w:themeColor="text1"/>
          <w:sz w:val="28"/>
          <w:szCs w:val="28"/>
          <w:highlight w:val="none"/>
          <w:u w:val="single"/>
          <w:lang w:eastAsia="zh-CN"/>
          <w14:textFill>
            <w14:solidFill>
              <w14:schemeClr w14:val="tx1"/>
            </w14:solidFill>
          </w14:textFill>
        </w:rPr>
        <w:t>赵老师、宋老师</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p>
    <w:p>
      <w:pPr>
        <w:widowControl/>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办公电话：</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010-66935218</w:t>
      </w:r>
      <w:r>
        <w:rPr>
          <w:rFonts w:hint="eastAsia" w:ascii="宋体" w:hAnsi="宋体" w:cs="宋体"/>
          <w:color w:val="000000" w:themeColor="text1"/>
          <w:sz w:val="28"/>
          <w:szCs w:val="28"/>
          <w:highlight w:val="none"/>
          <w:u w:val="single"/>
          <w:lang w:val="en-US" w:eastAsia="zh-CN"/>
          <w14:textFill>
            <w14:solidFill>
              <w14:schemeClr w14:val="tx1"/>
            </w14:solidFill>
          </w14:textFill>
        </w:rPr>
        <w:t>、</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010-66939410</w:t>
      </w:r>
    </w:p>
    <w:p>
      <w:pPr>
        <w:spacing w:line="560" w:lineRule="exact"/>
        <w:ind w:firstLine="560" w:firstLineChars="200"/>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地    点： </w:t>
      </w:r>
      <w:r>
        <w:rPr>
          <w:rFonts w:hint="eastAsia" w:ascii="宋体" w:hAnsi="宋体" w:eastAsia="宋体" w:cs="宋体"/>
          <w:color w:val="000000" w:themeColor="text1"/>
          <w:sz w:val="28"/>
          <w:szCs w:val="28"/>
          <w:highlight w:val="none"/>
          <w:u w:val="single"/>
          <w14:textFill>
            <w14:solidFill>
              <w14:schemeClr w14:val="tx1"/>
            </w14:solidFill>
          </w14:textFill>
        </w:rPr>
        <w:t xml:space="preserve">北京市海淀区 </w:t>
      </w:r>
    </w:p>
    <w:p>
      <w:pPr>
        <w:pStyle w:val="2"/>
        <w:rPr>
          <w:rFonts w:hint="eastAsia"/>
          <w:lang w:val="zh-CN"/>
        </w:rPr>
        <w:sectPr>
          <w:headerReference r:id="rId11" w:type="default"/>
          <w:footerReference r:id="rId12" w:type="default"/>
          <w:pgSz w:w="11906" w:h="16838"/>
          <w:pgMar w:top="1418" w:right="1134" w:bottom="1418" w:left="1418" w:header="851" w:footer="992" w:gutter="0"/>
          <w:pgNumType w:fmt="decimal"/>
          <w:cols w:space="720" w:num="1"/>
          <w:docGrid w:linePitch="312" w:charSpace="0"/>
        </w:sectPr>
      </w:pPr>
    </w:p>
    <w:p>
      <w:pPr>
        <w:pStyle w:val="2"/>
        <w:rPr>
          <w:rFonts w:hint="eastAsia"/>
          <w:lang w:val="zh-CN"/>
        </w:rPr>
      </w:pPr>
    </w:p>
    <w:p>
      <w:pPr>
        <w:pStyle w:val="4"/>
        <w:keepNext w:val="0"/>
        <w:keepLines w:val="0"/>
        <w:adjustRightInd w:val="0"/>
        <w:snapToGrid w:val="0"/>
        <w:spacing w:afterLines="50" w:line="560" w:lineRule="exact"/>
        <w:jc w:val="center"/>
        <w:rPr>
          <w:b w:val="0"/>
          <w:szCs w:val="44"/>
          <w:lang w:val="zh-CN"/>
        </w:rPr>
      </w:pPr>
      <w:r>
        <w:rPr>
          <w:rFonts w:hint="eastAsia"/>
          <w:b w:val="0"/>
          <w:szCs w:val="44"/>
          <w:lang w:val="zh-CN"/>
        </w:rPr>
        <w:t>第六章</w:t>
      </w:r>
      <w:r>
        <w:rPr>
          <w:rFonts w:hint="eastAsia"/>
          <w:b w:val="0"/>
          <w:szCs w:val="44"/>
          <w:lang w:val="en-US" w:eastAsia="zh-CN"/>
        </w:rPr>
        <w:t xml:space="preserve"> </w:t>
      </w:r>
      <w:r>
        <w:rPr>
          <w:rFonts w:hint="eastAsia"/>
          <w:b w:val="0"/>
          <w:szCs w:val="44"/>
          <w:lang w:val="zh-CN"/>
        </w:rPr>
        <w:t>采购项目商务和技术要求</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pStyle w:val="5"/>
        <w:numPr>
          <w:ilvl w:val="0"/>
          <w:numId w:val="3"/>
        </w:numPr>
        <w:spacing w:before="0" w:after="0" w:line="560" w:lineRule="exact"/>
        <w:ind w:left="210" w:leftChars="0" w:firstLine="560" w:firstLineChars="0"/>
        <w:rPr>
          <w:rFonts w:hint="eastAsia" w:hAnsi="宋体"/>
          <w:sz w:val="28"/>
          <w:szCs w:val="28"/>
        </w:rPr>
      </w:pPr>
      <w:bookmarkStart w:id="107" w:name="_Toc128397969"/>
      <w:bookmarkStart w:id="108" w:name="_Toc128150777"/>
      <w:bookmarkStart w:id="109" w:name="_Toc127820563"/>
      <w:bookmarkStart w:id="110" w:name="_Toc189"/>
      <w:bookmarkStart w:id="111" w:name="_Toc130887499"/>
      <w:bookmarkStart w:id="112" w:name="_Toc128151026"/>
      <w:bookmarkStart w:id="113" w:name="_Toc128150133"/>
      <w:bookmarkStart w:id="114" w:name="_Toc22387"/>
      <w:bookmarkStart w:id="115" w:name="_Toc30945"/>
      <w:bookmarkStart w:id="116" w:name="_Toc132190633"/>
      <w:bookmarkStart w:id="117" w:name="_Toc25703"/>
      <w:r>
        <w:rPr>
          <w:rFonts w:hint="eastAsia" w:ascii="黑体" w:hAnsi="黑体" w:cs="黑体"/>
          <w:b w:val="0"/>
          <w:sz w:val="28"/>
          <w:szCs w:val="28"/>
        </w:rPr>
        <w:t>商务要求</w:t>
      </w:r>
      <w:bookmarkEnd w:id="107"/>
      <w:bookmarkEnd w:id="108"/>
      <w:bookmarkEnd w:id="109"/>
      <w:bookmarkEnd w:id="110"/>
      <w:bookmarkEnd w:id="111"/>
      <w:bookmarkEnd w:id="112"/>
      <w:bookmarkEnd w:id="113"/>
      <w:bookmarkEnd w:id="114"/>
      <w:bookmarkEnd w:id="115"/>
      <w:bookmarkEnd w:id="116"/>
      <w:bookmarkEnd w:id="117"/>
      <w:r>
        <w:rPr>
          <w:rFonts w:hint="eastAsia" w:hAnsi="宋体"/>
          <w:sz w:val="28"/>
          <w:szCs w:val="28"/>
        </w:rPr>
        <w:t>(</w:t>
      </w:r>
      <w:r>
        <w:rPr>
          <w:rFonts w:hint="eastAsia" w:ascii="黑体" w:hAnsi="黑体" w:cs="黑体"/>
          <w:b w:val="0"/>
          <w:sz w:val="28"/>
          <w:szCs w:val="28"/>
        </w:rPr>
        <w:t>商务要求均为实质性响应条款，不允许负偏离</w:t>
      </w:r>
      <w:r>
        <w:rPr>
          <w:rFonts w:hint="eastAsia" w:hAnsi="宋体"/>
          <w:sz w:val="28"/>
          <w:szCs w:val="28"/>
        </w:rPr>
        <w:t>)</w:t>
      </w:r>
    </w:p>
    <w:p>
      <w:r>
        <w:rPr>
          <w:rFonts w:hint="eastAsia" w:ascii="黑体" w:hAnsi="黑体" w:eastAsia="黑体"/>
          <w:color w:val="000000"/>
          <w:sz w:val="20"/>
        </w:rPr>
        <w:t>★</w:t>
      </w:r>
      <w:r>
        <w:rPr>
          <w:rFonts w:hint="eastAsia" w:ascii="黑体" w:hAnsi="黑体" w:cs="黑体"/>
          <w:b/>
          <w:bCs/>
          <w:sz w:val="28"/>
          <w:szCs w:val="28"/>
          <w:lang w:eastAsia="zh-CN"/>
        </w:rPr>
        <w:t>（一）经济要求：</w:t>
      </w:r>
    </w:p>
    <w:tbl>
      <w:tblPr>
        <w:tblStyle w:val="42"/>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11"/>
        <w:gridCol w:w="1978"/>
        <w:gridCol w:w="4575"/>
        <w:gridCol w:w="1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2" w:hRule="atLeast"/>
        </w:trPr>
        <w:tc>
          <w:tcPr>
            <w:tcW w:w="900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1</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交货时间、交货地点</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合同签订后3个月内交付，交付地点由甲方指定。</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2</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付款及结算方式</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物资到货（服务完成）验收后付95%。</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3</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履约保证金/质量保证金</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验收合格后满一年无质量问题支付剩余5%。</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4</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产品包装和运输要求</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按照国家、行业相关标准规范，产品确保包装完好，运输确保不对产品造成损伤。</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5</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售后服务1</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保修年限不低于3年，全年故障停机时间不高于5%（按365日/年计算)。</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eastAsia="zh-CN"/>
              </w:rPr>
            </w:pPr>
            <w:r>
              <w:rPr>
                <w:rFonts w:hint="eastAsia" w:ascii="黑体" w:hAnsi="宋体" w:eastAsia="黑体" w:cs="黑体"/>
                <w:i w:val="0"/>
                <w:color w:val="444444"/>
                <w:sz w:val="20"/>
                <w:szCs w:val="20"/>
                <w:u w:val="none"/>
                <w:lang w:val="en-US" w:eastAsia="zh-CN"/>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6</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售后服务2</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保修期内免费提供定期维护保养服务，免费升级和维护软件，免费提供使用培训。</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7</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售后服务3</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（质保）</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提供不少于1人次、2个工作日的工程师维修培训。</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8</w:t>
            </w:r>
          </w:p>
        </w:tc>
        <w:tc>
          <w:tcPr>
            <w:tcW w:w="197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售后服务4</w:t>
            </w:r>
            <w:r>
              <w:rPr>
                <w:rFonts w:hint="eastAsia" w:ascii="黑体" w:hAnsi="宋体" w:eastAsia="黑体" w:cs="黑体"/>
                <w:i w:val="0"/>
                <w:color w:val="444444"/>
                <w:kern w:val="0"/>
                <w:sz w:val="20"/>
                <w:szCs w:val="20"/>
                <w:u w:val="none"/>
                <w:lang w:val="en-US" w:eastAsia="zh-CN" w:bidi="ar"/>
              </w:rPr>
              <w:br w:type="textWrapping"/>
            </w:r>
            <w:r>
              <w:rPr>
                <w:rFonts w:hint="eastAsia" w:ascii="黑体" w:hAnsi="宋体" w:eastAsia="黑体" w:cs="黑体"/>
                <w:i w:val="0"/>
                <w:color w:val="444444"/>
                <w:kern w:val="0"/>
                <w:sz w:val="20"/>
                <w:szCs w:val="20"/>
                <w:u w:val="none"/>
                <w:lang w:val="en-US" w:eastAsia="zh-CN" w:bidi="ar"/>
              </w:rPr>
              <w:t>（响应时间）</w:t>
            </w:r>
          </w:p>
        </w:tc>
        <w:tc>
          <w:tcPr>
            <w:tcW w:w="457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444444"/>
                <w:sz w:val="20"/>
                <w:szCs w:val="20"/>
                <w:u w:val="none"/>
                <w:lang w:val="en-US"/>
              </w:rPr>
            </w:pPr>
            <w:r>
              <w:rPr>
                <w:rFonts w:hint="eastAsia" w:ascii="黑体" w:hAnsi="宋体" w:eastAsia="黑体" w:cs="黑体"/>
                <w:i w:val="0"/>
                <w:color w:val="444444"/>
                <w:kern w:val="0"/>
                <w:sz w:val="20"/>
                <w:szCs w:val="20"/>
                <w:u w:val="none"/>
                <w:lang w:val="en-US" w:eastAsia="zh-CN" w:bidi="ar"/>
              </w:rPr>
              <w:t>维修响应时间≤4小时，京内维修到达现场时间≤12小时，京外维修到达现场时间≤48小时。</w:t>
            </w:r>
          </w:p>
        </w:tc>
        <w:tc>
          <w:tcPr>
            <w:tcW w:w="153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4" w:hRule="atLeast"/>
        </w:trPr>
        <w:tc>
          <w:tcPr>
            <w:tcW w:w="91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197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c>
          <w:tcPr>
            <w:tcW w:w="457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黑体" w:hAnsi="宋体" w:eastAsia="黑体" w:cs="黑体"/>
                <w:i w:val="0"/>
                <w:color w:val="444444"/>
                <w:sz w:val="20"/>
                <w:szCs w:val="20"/>
                <w:u w:val="none"/>
              </w:rPr>
            </w:pPr>
          </w:p>
        </w:tc>
        <w:tc>
          <w:tcPr>
            <w:tcW w:w="153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2"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9</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备品备件要求（零配件）</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由供应商承诺项目使用寿命周期内保证零配件供应。</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51" w:hRule="atLeast"/>
        </w:trPr>
        <w:tc>
          <w:tcPr>
            <w:tcW w:w="91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10</w:t>
            </w:r>
          </w:p>
        </w:tc>
        <w:tc>
          <w:tcPr>
            <w:tcW w:w="197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物资编目编码、打码贴签要求</w:t>
            </w:r>
          </w:p>
        </w:tc>
        <w:tc>
          <w:tcPr>
            <w:tcW w:w="4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本项目对物资的编目编码、打码贴签要求，报价供应商应当予以明确响应，相关费用包含在报价中。</w:t>
            </w:r>
          </w:p>
        </w:tc>
        <w:tc>
          <w:tcPr>
            <w:tcW w:w="15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企业承诺</w:t>
            </w:r>
          </w:p>
        </w:tc>
      </w:tr>
    </w:tbl>
    <w:p>
      <w:pPr>
        <w:pStyle w:val="113"/>
        <w:spacing w:line="360" w:lineRule="auto"/>
        <w:ind w:firstLine="560"/>
        <w:rPr>
          <w:rFonts w:hAnsi="宋体"/>
          <w:bCs/>
          <w:sz w:val="28"/>
          <w:szCs w:val="28"/>
        </w:rPr>
      </w:pPr>
    </w:p>
    <w:p>
      <w:pPr>
        <w:pStyle w:val="113"/>
        <w:spacing w:line="360" w:lineRule="auto"/>
        <w:ind w:firstLine="560"/>
        <w:rPr>
          <w:rFonts w:hint="eastAsia" w:ascii="黑体" w:hAnsi="黑体" w:eastAsia="宋体" w:cs="黑体"/>
          <w:b/>
          <w:bCs/>
          <w:kern w:val="2"/>
          <w:sz w:val="28"/>
          <w:szCs w:val="28"/>
          <w:lang w:val="en-US" w:eastAsia="zh-CN" w:bidi="ar-SA"/>
        </w:rPr>
      </w:pPr>
      <w:r>
        <w:rPr>
          <w:rFonts w:hint="eastAsia" w:ascii="黑体" w:hAnsi="黑体" w:eastAsia="宋体" w:cs="黑体"/>
          <w:b/>
          <w:bCs/>
          <w:kern w:val="2"/>
          <w:sz w:val="28"/>
          <w:szCs w:val="28"/>
          <w:lang w:val="en-US" w:eastAsia="zh-CN" w:bidi="ar-SA"/>
        </w:rPr>
        <w:t>★</w:t>
      </w:r>
      <w:r>
        <w:rPr>
          <w:rFonts w:hint="eastAsia" w:ascii="黑体" w:hAnsi="黑体" w:eastAsia="宋体" w:cs="黑体"/>
          <w:b/>
          <w:bCs/>
          <w:kern w:val="2"/>
          <w:sz w:val="28"/>
          <w:szCs w:val="28"/>
          <w:lang w:val="zh-CN" w:eastAsia="zh-CN" w:bidi="ar-SA"/>
        </w:rPr>
        <w:t>（二）</w:t>
      </w:r>
      <w:r>
        <w:rPr>
          <w:rFonts w:hint="eastAsia" w:ascii="黑体" w:hAnsi="黑体" w:eastAsia="宋体" w:cs="黑体"/>
          <w:b/>
          <w:bCs/>
          <w:kern w:val="2"/>
          <w:sz w:val="28"/>
          <w:szCs w:val="28"/>
          <w:lang w:val="en-US" w:eastAsia="zh-CN" w:bidi="ar-SA"/>
        </w:rPr>
        <w:t>知识产权和保密要求</w:t>
      </w:r>
    </w:p>
    <w:p>
      <w:pPr>
        <w:pStyle w:val="113"/>
        <w:spacing w:line="360" w:lineRule="auto"/>
        <w:ind w:firstLine="560"/>
        <w:rPr>
          <w:bCs/>
          <w:sz w:val="24"/>
          <w:szCs w:val="24"/>
          <w:lang w:val="zh-CN"/>
        </w:rPr>
      </w:pPr>
      <w:r>
        <w:rPr>
          <w:rFonts w:hint="eastAsia"/>
          <w:bCs/>
          <w:sz w:val="24"/>
          <w:szCs w:val="24"/>
          <w:lang w:val="zh-CN"/>
        </w:rPr>
        <w:t>投标供应商应当保证采购单位在使用该物资或其任何一部分时，不受第三方侵权指控。同时，投标供应商不得向第三方泄露采购机构提供的技术文件等</w:t>
      </w:r>
      <w:r>
        <w:rPr>
          <w:rFonts w:hint="eastAsia" w:ascii="宋体" w:hAnsi="宋体"/>
          <w:bCs/>
          <w:sz w:val="24"/>
          <w:szCs w:val="24"/>
        </w:rPr>
        <w:t>材料</w:t>
      </w:r>
      <w:r>
        <w:rPr>
          <w:rFonts w:hint="eastAsia"/>
          <w:bCs/>
          <w:sz w:val="24"/>
          <w:szCs w:val="24"/>
          <w:lang w:val="zh-CN"/>
        </w:rPr>
        <w:t>。</w:t>
      </w:r>
      <w:r>
        <w:rPr>
          <w:rFonts w:hint="eastAsia"/>
          <w:bCs/>
          <w:sz w:val="24"/>
          <w:szCs w:val="24"/>
          <w:lang w:val="en-US" w:eastAsia="zh-CN"/>
        </w:rPr>
        <w:t>基于</w:t>
      </w:r>
      <w:r>
        <w:rPr>
          <w:rFonts w:hint="eastAsia"/>
          <w:bCs/>
          <w:sz w:val="24"/>
          <w:szCs w:val="24"/>
          <w:lang w:val="zh-CN"/>
        </w:rPr>
        <w:t>项目合同履行形成的知识产权和其他权益，其权属归采购单位所有，法律另有规定的除外。</w:t>
      </w:r>
    </w:p>
    <w:p>
      <w:pPr>
        <w:pStyle w:val="113"/>
        <w:spacing w:line="360" w:lineRule="auto"/>
        <w:ind w:firstLine="560"/>
        <w:rPr>
          <w:rFonts w:hint="eastAsia" w:ascii="黑体" w:hAnsi="黑体" w:eastAsia="宋体" w:cs="黑体"/>
          <w:b/>
          <w:bCs/>
          <w:kern w:val="2"/>
          <w:sz w:val="28"/>
          <w:szCs w:val="28"/>
          <w:lang w:val="zh-CN" w:eastAsia="zh-CN" w:bidi="ar-SA"/>
        </w:rPr>
      </w:pPr>
      <w:r>
        <w:rPr>
          <w:rFonts w:hint="eastAsia" w:ascii="黑体" w:hAnsi="黑体" w:eastAsia="宋体" w:cs="黑体"/>
          <w:b/>
          <w:bCs/>
          <w:kern w:val="2"/>
          <w:sz w:val="28"/>
          <w:szCs w:val="28"/>
          <w:lang w:val="en-US" w:eastAsia="zh-CN" w:bidi="ar-SA"/>
        </w:rPr>
        <w:t>★</w:t>
      </w:r>
      <w:r>
        <w:rPr>
          <w:rFonts w:hint="eastAsia" w:ascii="黑体" w:hAnsi="黑体" w:eastAsia="宋体" w:cs="黑体"/>
          <w:b/>
          <w:bCs/>
          <w:kern w:val="2"/>
          <w:sz w:val="28"/>
          <w:szCs w:val="28"/>
          <w:lang w:val="zh-CN" w:eastAsia="zh-CN" w:bidi="ar-SA"/>
        </w:rPr>
        <w:t>（三）其他</w:t>
      </w:r>
    </w:p>
    <w:p>
      <w:pPr>
        <w:pStyle w:val="17"/>
        <w:spacing w:after="0" w:line="360" w:lineRule="auto"/>
        <w:ind w:firstLine="480" w:firstLineChars="200"/>
        <w:rPr>
          <w:rFonts w:ascii="宋体" w:hAnsi="宋体"/>
          <w:bCs/>
          <w:sz w:val="28"/>
          <w:szCs w:val="28"/>
          <w:lang w:val="zh-CN"/>
        </w:rPr>
      </w:pPr>
      <w:r>
        <w:rPr>
          <w:rFonts w:hint="eastAsia" w:ascii="宋体" w:hAnsi="宋体"/>
          <w:bCs/>
          <w:sz w:val="24"/>
          <w:szCs w:val="24"/>
          <w:lang w:val="zh-CN"/>
        </w:rPr>
        <w:t>若最终按照比照竞争性谈判实施采购，中标企业在领取成交通知书前，设备及耗材最终谈判报价按附件</w:t>
      </w:r>
      <w:r>
        <w:rPr>
          <w:rFonts w:hint="eastAsia" w:ascii="宋体" w:hAnsi="宋体"/>
          <w:bCs/>
          <w:sz w:val="24"/>
          <w:szCs w:val="24"/>
        </w:rPr>
        <w:t>1、2、3内容重新组价并签字盖章。</w:t>
      </w:r>
    </w:p>
    <w:p>
      <w:pPr>
        <w:pStyle w:val="5"/>
        <w:numPr>
          <w:ilvl w:val="0"/>
          <w:numId w:val="4"/>
        </w:numPr>
        <w:spacing w:before="0" w:after="0" w:line="560" w:lineRule="exact"/>
        <w:ind w:firstLine="560" w:firstLineChars="200"/>
        <w:rPr>
          <w:rFonts w:ascii="黑体" w:hAnsi="黑体" w:cs="黑体"/>
          <w:b w:val="0"/>
          <w:sz w:val="28"/>
          <w:szCs w:val="28"/>
        </w:rPr>
      </w:pPr>
      <w:bookmarkStart w:id="118" w:name="_Toc128397970"/>
      <w:bookmarkStart w:id="119" w:name="_Toc130887500"/>
      <w:bookmarkStart w:id="120" w:name="_Toc127820564"/>
      <w:bookmarkStart w:id="121" w:name="_Toc128151027"/>
      <w:bookmarkStart w:id="122" w:name="_Toc128150778"/>
      <w:bookmarkStart w:id="123" w:name="_Toc132190634"/>
      <w:bookmarkStart w:id="124" w:name="_Toc128150134"/>
      <w:r>
        <w:rPr>
          <w:rFonts w:hint="eastAsia" w:ascii="黑体" w:hAnsi="黑体" w:cs="黑体"/>
          <w:b w:val="0"/>
          <w:sz w:val="28"/>
          <w:szCs w:val="28"/>
        </w:rPr>
        <w:t>技术要求</w:t>
      </w:r>
      <w:bookmarkEnd w:id="118"/>
      <w:bookmarkEnd w:id="119"/>
      <w:bookmarkEnd w:id="120"/>
      <w:bookmarkEnd w:id="121"/>
      <w:bookmarkEnd w:id="122"/>
      <w:bookmarkEnd w:id="123"/>
      <w:bookmarkEnd w:id="124"/>
    </w:p>
    <w:tbl>
      <w:tblPr>
        <w:tblStyle w:val="42"/>
        <w:tblW w:w="9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74"/>
        <w:gridCol w:w="700"/>
        <w:gridCol w:w="600"/>
        <w:gridCol w:w="840"/>
        <w:gridCol w:w="2194"/>
        <w:gridCol w:w="1391"/>
        <w:gridCol w:w="974"/>
        <w:gridCol w:w="973"/>
        <w:gridCol w:w="9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7" w:hRule="atLeast"/>
        </w:trPr>
        <w:tc>
          <w:tcPr>
            <w:tcW w:w="9620"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auto"/>
                <w:sz w:val="44"/>
                <w:szCs w:val="44"/>
                <w:u w:val="none"/>
              </w:rPr>
            </w:pPr>
            <w:bookmarkStart w:id="125" w:name="_Toc8828"/>
            <w:bookmarkStart w:id="126" w:name="_Toc10039"/>
            <w:bookmarkStart w:id="127" w:name="_Toc19000"/>
            <w:bookmarkStart w:id="128" w:name="_Toc29530"/>
            <w:bookmarkStart w:id="129" w:name="_Toc130657991"/>
            <w:bookmarkStart w:id="130" w:name="_Toc128150779"/>
            <w:bookmarkStart w:id="131" w:name="_Toc130886998"/>
            <w:bookmarkStart w:id="132" w:name="_Toc128151028"/>
            <w:bookmarkStart w:id="133" w:name="_Toc132190635"/>
            <w:bookmarkStart w:id="134" w:name="_Toc130657537"/>
            <w:bookmarkStart w:id="135" w:name="_Toc130887501"/>
            <w:bookmarkStart w:id="136" w:name="_Toc128150135"/>
            <w:bookmarkStart w:id="137" w:name="_Toc128397971"/>
            <w:bookmarkStart w:id="138" w:name="_Toc127820565"/>
            <w:r>
              <w:rPr>
                <w:rFonts w:hint="eastAsia" w:ascii="方正小标宋简体" w:hAnsi="方正小标宋简体" w:eastAsia="方正小标宋简体" w:cs="方正小标宋简体"/>
                <w:i w:val="0"/>
                <w:color w:val="auto"/>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7" w:hRule="atLeast"/>
        </w:trPr>
        <w:tc>
          <w:tcPr>
            <w:tcW w:w="962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9" w:hRule="atLeast"/>
        </w:trPr>
        <w:tc>
          <w:tcPr>
            <w:tcW w:w="167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项目编号</w:t>
            </w:r>
          </w:p>
        </w:tc>
        <w:tc>
          <w:tcPr>
            <w:tcW w:w="144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2024-JQ06-W1634</w:t>
            </w:r>
          </w:p>
        </w:tc>
        <w:tc>
          <w:tcPr>
            <w:tcW w:w="2194"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项目名称</w:t>
            </w:r>
          </w:p>
        </w:tc>
        <w:tc>
          <w:tcPr>
            <w:tcW w:w="1391"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血细胞分离机</w:t>
            </w:r>
          </w:p>
        </w:tc>
        <w:tc>
          <w:tcPr>
            <w:tcW w:w="974"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最高限价（万元）</w:t>
            </w:r>
          </w:p>
        </w:tc>
        <w:tc>
          <w:tcPr>
            <w:tcW w:w="1947"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225（5台）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9" w:hRule="atLeast"/>
        </w:trPr>
        <w:tc>
          <w:tcPr>
            <w:tcW w:w="167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44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2194"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391"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974"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194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序号</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需求名称</w:t>
            </w:r>
          </w:p>
        </w:tc>
        <w:tc>
          <w:tcPr>
            <w:tcW w:w="840" w:type="dxa"/>
            <w:tcBorders>
              <w:top w:val="single" w:color="000000" w:sz="8" w:space="0"/>
              <w:left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参数</w:t>
            </w:r>
          </w:p>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性质</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需求具体内容</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是否</w:t>
            </w:r>
          </w:p>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量化</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620" w:type="dxa"/>
            <w:gridSpan w:val="9"/>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13"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用于成分血采集，收集血小板、红细胞和血浆等</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eastAsia="zh-CN"/>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资质认证</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具备NMPA（CFDA）认证，同时具备CE或FDA认证</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认证材料（需附中文翻译件）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机器性能</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实现连续式离心分离方式</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工作方式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单针采集，无需盐水预冲</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采集模式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单双份采集</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采集效率</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单份采集模式：采集时间≤60min，可采集PLT=2.5×10</w:t>
            </w:r>
            <w:r>
              <w:rPr>
                <w:rFonts w:hint="eastAsia" w:ascii="黑体" w:hAnsi="宋体" w:eastAsia="黑体" w:cs="黑体"/>
                <w:i w:val="0"/>
                <w:color w:val="000000"/>
                <w:kern w:val="0"/>
                <w:sz w:val="20"/>
                <w:szCs w:val="20"/>
                <w:u w:val="none"/>
                <w:vertAlign w:val="superscript"/>
                <w:lang w:val="en-US" w:eastAsia="zh-CN" w:bidi="ar"/>
              </w:rPr>
              <w:t>11</w:t>
            </w:r>
            <w:r>
              <w:rPr>
                <w:rFonts w:hint="eastAsia" w:ascii="黑体" w:hAnsi="宋体" w:eastAsia="黑体" w:cs="黑体"/>
                <w:i w:val="0"/>
                <w:color w:val="000000"/>
                <w:kern w:val="0"/>
                <w:sz w:val="20"/>
                <w:szCs w:val="20"/>
                <w:u w:val="none"/>
                <w:lang w:val="en-US" w:eastAsia="zh-CN" w:bidi="ar"/>
              </w:rPr>
              <w:t xml:space="preserve">/袋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双份采集模式：采集时间≤60min，可采集PLT=5.0×10</w:t>
            </w:r>
            <w:r>
              <w:rPr>
                <w:rFonts w:hint="eastAsia" w:ascii="黑体" w:hAnsi="宋体" w:eastAsia="黑体" w:cs="黑体"/>
                <w:i w:val="0"/>
                <w:color w:val="000000"/>
                <w:kern w:val="0"/>
                <w:sz w:val="20"/>
                <w:szCs w:val="20"/>
                <w:u w:val="none"/>
                <w:vertAlign w:val="superscript"/>
                <w:lang w:val="en-US" w:eastAsia="zh-CN" w:bidi="ar"/>
              </w:rPr>
              <w:t>11</w:t>
            </w:r>
            <w:r>
              <w:rPr>
                <w:rFonts w:hint="eastAsia" w:ascii="黑体" w:hAnsi="宋体" w:eastAsia="黑体" w:cs="黑体"/>
                <w:i w:val="0"/>
                <w:color w:val="000000"/>
                <w:kern w:val="0"/>
                <w:sz w:val="20"/>
                <w:szCs w:val="20"/>
                <w:u w:val="none"/>
                <w:lang w:val="en-US" w:eastAsia="zh-CN" w:bidi="ar"/>
              </w:rPr>
              <w:t>/袋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lang w:val="en-US" w:eastAsia="zh-CN"/>
              </w:rPr>
            </w:pPr>
            <w:r>
              <w:rPr>
                <w:rFonts w:hint="eastAsia" w:ascii="黑体" w:hAnsi="宋体" w:eastAsia="黑体" w:cs="黑体"/>
                <w:i w:val="0"/>
                <w:color w:val="auto"/>
                <w:sz w:val="20"/>
                <w:szCs w:val="20"/>
                <w:u w:val="none"/>
                <w:lang w:val="en-US" w:eastAsia="zh-CN"/>
              </w:rPr>
              <w:t>残余量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≤200ml</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白细胞去除</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采用非过滤方式自动去除白细胞，避免血小板激化</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血小板采集及保存</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采集后即得到成品，无需混血浆并震荡解聚过程，采集的血小板可在22±2℃下保存5-7天。</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残余白细胞含量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≤1×10</w:t>
            </w:r>
            <w:r>
              <w:rPr>
                <w:rFonts w:hint="eastAsia" w:ascii="黑体" w:hAnsi="宋体" w:eastAsia="黑体" w:cs="黑体"/>
                <w:i w:val="0"/>
                <w:color w:val="000000"/>
                <w:kern w:val="0"/>
                <w:sz w:val="20"/>
                <w:szCs w:val="20"/>
                <w:u w:val="none"/>
                <w:vertAlign w:val="superscript"/>
                <w:lang w:val="en-US" w:eastAsia="zh-CN" w:bidi="ar"/>
              </w:rPr>
              <w:t>6</w:t>
            </w:r>
            <w:r>
              <w:rPr>
                <w:rFonts w:hint="eastAsia" w:ascii="黑体" w:hAnsi="宋体" w:eastAsia="黑体" w:cs="黑体"/>
                <w:i w:val="0"/>
                <w:color w:val="000000"/>
                <w:kern w:val="0"/>
                <w:sz w:val="20"/>
                <w:szCs w:val="20"/>
                <w:u w:val="none"/>
                <w:lang w:val="en-US" w:eastAsia="zh-CN" w:bidi="ar"/>
              </w:rPr>
              <w:t>个/袋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残余红细胞含量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≤0.03×10</w:t>
            </w:r>
            <w:r>
              <w:rPr>
                <w:rFonts w:hint="eastAsia" w:ascii="黑体" w:hAnsi="宋体" w:eastAsia="黑体" w:cs="黑体"/>
                <w:i w:val="0"/>
                <w:color w:val="000000"/>
                <w:kern w:val="0"/>
                <w:sz w:val="20"/>
                <w:szCs w:val="20"/>
                <w:u w:val="none"/>
                <w:vertAlign w:val="superscript"/>
                <w:lang w:val="en-US" w:eastAsia="zh-CN" w:bidi="ar"/>
              </w:rPr>
              <w:t>9</w:t>
            </w:r>
            <w:r>
              <w:rPr>
                <w:rFonts w:hint="eastAsia" w:ascii="黑体" w:hAnsi="宋体" w:eastAsia="黑体" w:cs="黑体"/>
                <w:i w:val="0"/>
                <w:color w:val="000000"/>
                <w:kern w:val="0"/>
                <w:sz w:val="20"/>
                <w:szCs w:val="20"/>
                <w:u w:val="none"/>
                <w:lang w:val="en-US" w:eastAsia="zh-CN" w:bidi="ar"/>
              </w:rPr>
              <w:t>个/袋</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安全模式</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1.具有采血、回输压力及离心机压力报警装置；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2.具有抗凝剂动态流速流量监测及报警装置；</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3.具有自动监测采集管路中空气并报警提示的功能；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4.具有红细胞探测器避免冲红发生</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90"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屏幕显示</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彩色触摸屏屏幕，中文界面</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屏幕尺寸</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≥10英寸</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打印</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具备打印功能：导出数据或连接电脑即可直接连接打印机打印监测结果</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内置视频演示</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内置视频操作演示指南</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30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应用范围</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包括但不限于干细胞移植；血浆置换；血细胞/血小板/红细胞去除</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sz w:val="20"/>
                <w:szCs w:val="20"/>
                <w:u w:val="none"/>
                <w:lang w:val="en-US" w:eastAsia="zh-CN"/>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1300" w:type="dxa"/>
            <w:gridSpan w:val="2"/>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配置要求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（单台套）</w:t>
            </w:r>
          </w:p>
        </w:tc>
        <w:tc>
          <w:tcPr>
            <w:tcW w:w="840"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全自动血细胞分离机主机及相关附件 1套</w:t>
            </w:r>
          </w:p>
        </w:tc>
        <w:tc>
          <w:tcPr>
            <w:tcW w:w="973"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19</w:t>
            </w:r>
          </w:p>
        </w:tc>
        <w:tc>
          <w:tcPr>
            <w:tcW w:w="1300" w:type="dxa"/>
            <w:gridSpan w:val="2"/>
            <w:tcBorders>
              <w:top w:val="single" w:color="444444" w:sz="4" w:space="0"/>
              <w:left w:val="single" w:color="444444" w:sz="4" w:space="0"/>
              <w:bottom w:val="single" w:color="444444"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8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w:t>
            </w:r>
          </w:p>
        </w:tc>
        <w:tc>
          <w:tcPr>
            <w:tcW w:w="4559"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97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96" w:hRule="atLeast"/>
        </w:trPr>
        <w:tc>
          <w:tcPr>
            <w:tcW w:w="9620" w:type="dxa"/>
            <w:gridSpan w:val="9"/>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6" w:hRule="atLeast"/>
        </w:trPr>
        <w:tc>
          <w:tcPr>
            <w:tcW w:w="974" w:type="dxa"/>
            <w:tcBorders>
              <w:top w:val="single" w:color="444444" w:sz="4" w:space="0"/>
              <w:left w:val="single" w:color="444444" w:sz="4" w:space="0"/>
              <w:bottom w:val="single" w:color="444444" w:sz="4"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300" w:type="dxa"/>
            <w:gridSpan w:val="2"/>
            <w:tcBorders>
              <w:top w:val="single" w:color="444444" w:sz="4" w:space="0"/>
              <w:left w:val="single" w:color="444444" w:sz="4" w:space="0"/>
              <w:bottom w:val="single" w:color="444444"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技术偏离要求</w:t>
            </w:r>
          </w:p>
        </w:tc>
        <w:tc>
          <w:tcPr>
            <w:tcW w:w="7346" w:type="dxa"/>
            <w:gridSpan w:val="6"/>
            <w:tcBorders>
              <w:top w:val="single" w:color="000000" w:sz="8" w:space="0"/>
              <w:left w:val="single" w:color="000000" w:sz="8" w:space="0"/>
              <w:bottom w:val="single" w:color="000000" w:sz="8" w:space="0"/>
              <w:right w:val="single" w:color="444444"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▲标识的指标和“无标识”指标负偏离≥7项，投标企业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bl>
    <w:p>
      <w:pPr>
        <w:widowControl/>
        <w:spacing w:line="360" w:lineRule="auto"/>
        <w:jc w:val="left"/>
        <w:textAlignment w:val="center"/>
        <w:rPr>
          <w:rFonts w:hint="eastAsia" w:ascii="等线" w:hAnsi="等线" w:eastAsia="等线" w:cs="等线"/>
          <w:color w:val="000000"/>
          <w:kern w:val="0"/>
          <w:sz w:val="20"/>
          <w:szCs w:val="20"/>
          <w:lang w:val="zh-CN"/>
        </w:rPr>
      </w:pP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zh-CN" w:eastAsia="zh-CN" w:bidi="ar"/>
        </w:rPr>
        <w:t>注：1.相关证明材料包括注册证、企业承诺、产品说明书、彩页、白皮书。</w:t>
      </w: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en-US" w:eastAsia="zh-CN" w:bidi="ar"/>
        </w:rPr>
        <w:t>2.</w:t>
      </w:r>
      <w:r>
        <w:rPr>
          <w:rFonts w:hint="eastAsia" w:ascii="等线" w:hAnsi="等线" w:eastAsia="等线" w:cs="等线"/>
          <w:i w:val="0"/>
          <w:color w:val="000000"/>
          <w:kern w:val="0"/>
          <w:sz w:val="20"/>
          <w:szCs w:val="20"/>
          <w:u w:val="none"/>
          <w:lang w:val="zh-CN" w:eastAsia="zh-CN" w:bidi="ar"/>
        </w:rPr>
        <w:t>加注“★”号的技术指标为关键指标，≥1项未达到招标文件要求，即做无效响应处理。</w:t>
      </w:r>
    </w:p>
    <w:p>
      <w:pPr>
        <w:pStyle w:val="2"/>
        <w:rPr>
          <w:rFonts w:hint="eastAsia" w:ascii="等线" w:hAnsi="等线" w:eastAsia="等线" w:cs="等线"/>
          <w:i w:val="0"/>
          <w:color w:val="000000"/>
          <w:kern w:val="0"/>
          <w:sz w:val="20"/>
          <w:szCs w:val="20"/>
          <w:u w:val="none"/>
          <w:lang w:val="zh-CN" w:eastAsia="zh-CN" w:bidi="ar"/>
        </w:rPr>
      </w:pPr>
      <w:r>
        <w:rPr>
          <w:rFonts w:hint="eastAsia" w:ascii="等线" w:hAnsi="等线" w:eastAsia="等线" w:cs="等线"/>
          <w:i w:val="0"/>
          <w:color w:val="000000"/>
          <w:kern w:val="0"/>
          <w:sz w:val="20"/>
          <w:szCs w:val="20"/>
          <w:u w:val="none"/>
          <w:lang w:val="zh-CN" w:eastAsia="zh-CN" w:bidi="ar"/>
        </w:rPr>
        <w:t>技术要求中带“</w:t>
      </w:r>
      <w:r>
        <w:rPr>
          <w:rFonts w:hint="eastAsia"/>
        </w:rPr>
        <w:t>★</w:t>
      </w:r>
      <w:r>
        <w:rPr>
          <w:rFonts w:hint="eastAsia" w:ascii="等线" w:hAnsi="等线" w:eastAsia="等线" w:cs="等线"/>
          <w:i w:val="0"/>
          <w:color w:val="000000"/>
          <w:kern w:val="0"/>
          <w:sz w:val="20"/>
          <w:szCs w:val="20"/>
          <w:u w:val="none"/>
          <w:lang w:val="zh-CN" w:eastAsia="zh-CN" w:bidi="ar"/>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r>
        <w:rPr>
          <w:rFonts w:hint="eastAsia" w:ascii="宋体" w:hAnsi="宋体" w:eastAsia="宋体" w:cs="宋体"/>
          <w:i w:val="0"/>
          <w:color w:val="000000"/>
          <w:kern w:val="0"/>
          <w:sz w:val="20"/>
          <w:szCs w:val="20"/>
          <w:u w:val="none"/>
          <w:lang w:val="en-US" w:eastAsia="zh-CN" w:bidi="ar"/>
        </w:rPr>
        <w:t>▲</w:t>
      </w:r>
      <w:r>
        <w:rPr>
          <w:rFonts w:hint="eastAsia" w:ascii="等线" w:hAnsi="等线" w:eastAsia="等线" w:cs="等线"/>
          <w:i w:val="0"/>
          <w:color w:val="000000"/>
          <w:kern w:val="0"/>
          <w:sz w:val="20"/>
          <w:szCs w:val="20"/>
          <w:u w:val="none"/>
          <w:lang w:val="zh-CN" w:eastAsia="zh-CN" w:bidi="ar"/>
        </w:rPr>
        <w:t>”号项排名打分或正偏离加分以及无标识指标正偏离加分时，参照上述要求提供技术支持材料，未提供的不予认可。</w:t>
      </w: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ind w:firstLine="562" w:firstLineChars="200"/>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p>
    <w:p>
      <w:pPr>
        <w:tabs>
          <w:tab w:val="left" w:pos="0"/>
        </w:tabs>
        <w:spacing w:line="560" w:lineRule="atLeast"/>
        <w:rPr>
          <w:rFonts w:hint="eastAsia"/>
          <w:b/>
          <w:sz w:val="28"/>
          <w:szCs w:val="28"/>
          <w:highlight w:val="none"/>
        </w:rPr>
      </w:pPr>
      <w:r>
        <w:rPr>
          <w:rFonts w:hint="eastAsia"/>
          <w:b/>
          <w:sz w:val="28"/>
          <w:szCs w:val="28"/>
          <w:highlight w:val="none"/>
        </w:rPr>
        <w:t>耗材参数表：</w:t>
      </w:r>
    </w:p>
    <w:p>
      <w:pPr>
        <w:pStyle w:val="17"/>
      </w:pPr>
    </w:p>
    <w:tbl>
      <w:tblPr>
        <w:tblStyle w:val="42"/>
        <w:tblW w:w="8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87"/>
        <w:gridCol w:w="1388"/>
        <w:gridCol w:w="1241"/>
        <w:gridCol w:w="1315"/>
        <w:gridCol w:w="1313"/>
        <w:gridCol w:w="1057"/>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6" w:hRule="atLeast"/>
        </w:trPr>
        <w:tc>
          <w:tcPr>
            <w:tcW w:w="8760"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444444"/>
                <w:sz w:val="44"/>
                <w:szCs w:val="44"/>
                <w:u w:val="none"/>
              </w:rPr>
            </w:pPr>
            <w:r>
              <w:rPr>
                <w:rFonts w:hint="eastAsia" w:ascii="方正小标宋简体" w:hAnsi="方正小标宋简体" w:eastAsia="方正小标宋简体" w:cs="方正小标宋简体"/>
                <w:i w:val="0"/>
                <w:color w:val="444444"/>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1" w:hRule="atLeast"/>
        </w:trPr>
        <w:tc>
          <w:tcPr>
            <w:tcW w:w="876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444444"/>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1" w:hRule="atLeast"/>
        </w:trPr>
        <w:tc>
          <w:tcPr>
            <w:tcW w:w="148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项目名称</w:t>
            </w:r>
          </w:p>
        </w:tc>
        <w:tc>
          <w:tcPr>
            <w:tcW w:w="2629"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血细胞分离机</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项目编号</w:t>
            </w:r>
          </w:p>
        </w:tc>
        <w:tc>
          <w:tcPr>
            <w:tcW w:w="3329"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rPr>
            </w:pPr>
            <w:r>
              <w:rPr>
                <w:rFonts w:hint="eastAsia" w:ascii="黑体" w:hAnsi="宋体" w:eastAsia="黑体" w:cs="黑体"/>
                <w:i w:val="0"/>
                <w:color w:val="444444"/>
                <w:sz w:val="20"/>
                <w:szCs w:val="20"/>
                <w:u w:val="none"/>
                <w:lang w:eastAsia="zh-CN"/>
              </w:rPr>
              <w:t>2024-JQ06-W1</w:t>
            </w:r>
            <w:r>
              <w:rPr>
                <w:rFonts w:hint="eastAsia" w:ascii="黑体" w:hAnsi="宋体" w:eastAsia="黑体" w:cs="黑体"/>
                <w:i w:val="0"/>
                <w:color w:val="444444"/>
                <w:sz w:val="20"/>
                <w:szCs w:val="20"/>
                <w:u w:val="none"/>
                <w:lang w:val="en-US" w:eastAsia="zh-CN"/>
              </w:rPr>
              <w:t>634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9" w:hRule="atLeast"/>
        </w:trPr>
        <w:tc>
          <w:tcPr>
            <w:tcW w:w="148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封闭耗材（试剂）</w:t>
            </w:r>
          </w:p>
        </w:tc>
        <w:tc>
          <w:tcPr>
            <w:tcW w:w="7273" w:type="dxa"/>
            <w:gridSpan w:val="6"/>
            <w:vMerge w:val="restart"/>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444444"/>
                <w:sz w:val="20"/>
                <w:szCs w:val="20"/>
                <w:u w:val="none"/>
              </w:rPr>
            </w:pPr>
            <w:r>
              <w:rPr>
                <w:rFonts w:hint="eastAsia" w:ascii="宋体" w:hAnsi="宋体" w:eastAsia="宋体" w:cs="宋体"/>
                <w:i w:val="0"/>
                <w:color w:val="444444"/>
                <w:kern w:val="0"/>
                <w:sz w:val="20"/>
                <w:szCs w:val="20"/>
                <w:u w:val="none"/>
                <w:lang w:val="en-US" w:eastAsia="zh-CN" w:bidi="ar"/>
              </w:rPr>
              <w:t>专</w:t>
            </w:r>
            <w:r>
              <w:rPr>
                <w:rFonts w:hint="eastAsia" w:ascii="黑体" w:hAnsi="宋体" w:eastAsia="黑体" w:cs="黑体"/>
                <w:i w:val="0"/>
                <w:color w:val="444444"/>
                <w:kern w:val="0"/>
                <w:sz w:val="20"/>
                <w:szCs w:val="20"/>
                <w:u w:val="none"/>
                <w:lang w:val="en-US" w:eastAsia="zh-CN" w:bidi="ar"/>
              </w:rPr>
              <w:t>机专用封闭耗材，耗材与设备为同一品牌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2"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描述</w:t>
            </w:r>
          </w:p>
        </w:tc>
        <w:tc>
          <w:tcPr>
            <w:tcW w:w="7273" w:type="dxa"/>
            <w:gridSpan w:val="6"/>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444444"/>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4"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序号</w:t>
            </w:r>
          </w:p>
        </w:tc>
        <w:tc>
          <w:tcPr>
            <w:tcW w:w="1388"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耗材（开展项目）名称</w:t>
            </w:r>
          </w:p>
        </w:tc>
        <w:tc>
          <w:tcPr>
            <w:tcW w:w="124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※规格</w:t>
            </w:r>
          </w:p>
        </w:tc>
        <w:tc>
          <w:tcPr>
            <w:tcW w:w="131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预估2年用量</w:t>
            </w:r>
          </w:p>
        </w:tc>
        <w:tc>
          <w:tcPr>
            <w:tcW w:w="1313"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计量单位</w:t>
            </w:r>
          </w:p>
        </w:tc>
        <w:tc>
          <w:tcPr>
            <w:tcW w:w="1057"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最高限价（万元）</w:t>
            </w:r>
          </w:p>
        </w:tc>
        <w:tc>
          <w:tcPr>
            <w:tcW w:w="959"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rPr>
            </w:pPr>
            <w:r>
              <w:rPr>
                <w:rFonts w:hint="eastAsia" w:ascii="黑体" w:hAnsi="宋体" w:eastAsia="黑体" w:cs="黑体"/>
                <w:i w:val="0"/>
                <w:color w:val="444444"/>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52"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w:t>
            </w:r>
          </w:p>
        </w:tc>
        <w:tc>
          <w:tcPr>
            <w:tcW w:w="1388"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血液成分分离机配套管路（单份）</w:t>
            </w:r>
          </w:p>
        </w:tc>
        <w:tc>
          <w:tcPr>
            <w:tcW w:w="124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厂家自报</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1000</w:t>
            </w:r>
          </w:p>
        </w:tc>
        <w:tc>
          <w:tcPr>
            <w:tcW w:w="131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套</w:t>
            </w:r>
          </w:p>
        </w:tc>
        <w:tc>
          <w:tcPr>
            <w:tcW w:w="105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105</w:t>
            </w:r>
          </w:p>
        </w:tc>
        <w:tc>
          <w:tcPr>
            <w:tcW w:w="959"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70" w:hRule="atLeast"/>
        </w:trPr>
        <w:tc>
          <w:tcPr>
            <w:tcW w:w="1487"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2</w:t>
            </w:r>
          </w:p>
        </w:tc>
        <w:tc>
          <w:tcPr>
            <w:tcW w:w="138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血液成分分离机配套管路（双份）</w:t>
            </w:r>
          </w:p>
        </w:tc>
        <w:tc>
          <w:tcPr>
            <w:tcW w:w="124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444444"/>
                <w:sz w:val="20"/>
                <w:szCs w:val="20"/>
                <w:u w:val="none"/>
                <w:lang w:val="en-US" w:eastAsia="zh-CN"/>
              </w:rPr>
            </w:pPr>
            <w:r>
              <w:rPr>
                <w:rFonts w:hint="eastAsia" w:ascii="黑体" w:hAnsi="宋体" w:eastAsia="黑体" w:cs="黑体"/>
                <w:i w:val="0"/>
                <w:color w:val="444444"/>
                <w:sz w:val="20"/>
                <w:szCs w:val="20"/>
                <w:u w:val="none"/>
                <w:lang w:val="en-US" w:eastAsia="zh-CN"/>
              </w:rPr>
              <w:t>厂家自报</w:t>
            </w:r>
          </w:p>
        </w:tc>
        <w:tc>
          <w:tcPr>
            <w:tcW w:w="131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1000</w:t>
            </w:r>
          </w:p>
        </w:tc>
        <w:tc>
          <w:tcPr>
            <w:tcW w:w="131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套</w:t>
            </w:r>
          </w:p>
        </w:tc>
        <w:tc>
          <w:tcPr>
            <w:tcW w:w="105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105</w:t>
            </w:r>
          </w:p>
        </w:tc>
        <w:tc>
          <w:tcPr>
            <w:tcW w:w="95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444444"/>
                <w:sz w:val="20"/>
                <w:szCs w:val="20"/>
                <w:u w:val="none"/>
                <w:lang w:eastAsia="zh-CN"/>
              </w:rPr>
            </w:pPr>
            <w:r>
              <w:rPr>
                <w:rFonts w:hint="eastAsia" w:ascii="黑体" w:hAnsi="宋体" w:eastAsia="黑体" w:cs="黑体"/>
                <w:i w:val="0"/>
                <w:color w:val="444444"/>
                <w:sz w:val="20"/>
                <w:szCs w:val="20"/>
                <w:u w:val="none"/>
                <w:lang w:val="en-US" w:eastAsia="zh-CN"/>
              </w:rPr>
              <w:t>/</w:t>
            </w:r>
          </w:p>
        </w:tc>
      </w:tr>
    </w:tbl>
    <w:p>
      <w:pPr>
        <w:widowControl/>
        <w:spacing w:line="360" w:lineRule="auto"/>
        <w:jc w:val="left"/>
        <w:textAlignment w:val="center"/>
        <w:rPr>
          <w:rFonts w:hint="eastAsia" w:ascii="等线" w:hAnsi="等线" w:eastAsia="等线" w:cs="等线"/>
          <w:color w:val="000000"/>
          <w:kern w:val="0"/>
          <w:sz w:val="20"/>
          <w:szCs w:val="20"/>
          <w:highlight w:val="none"/>
        </w:rPr>
      </w:pPr>
    </w:p>
    <w:p>
      <w:pPr>
        <w:widowControl/>
        <w:spacing w:line="360" w:lineRule="auto"/>
        <w:jc w:val="left"/>
        <w:textAlignment w:val="center"/>
        <w:rPr>
          <w:rFonts w:ascii="等线" w:hAnsi="等线" w:eastAsia="等线" w:cs="等线"/>
          <w:color w:val="000000"/>
          <w:kern w:val="0"/>
          <w:sz w:val="20"/>
          <w:szCs w:val="20"/>
          <w:highlight w:val="none"/>
        </w:rPr>
      </w:pPr>
      <w:r>
        <w:rPr>
          <w:rFonts w:hint="eastAsia" w:ascii="等线" w:hAnsi="等线" w:eastAsia="等线" w:cs="等线"/>
          <w:color w:val="000000"/>
          <w:kern w:val="0"/>
          <w:sz w:val="20"/>
          <w:szCs w:val="20"/>
          <w:highlight w:val="none"/>
        </w:rPr>
        <w:t>说明.1.所投产品提供的耗材按医疗器械管理的，须提供相应的医疗器械注册证或备案凭证；</w:t>
      </w:r>
    </w:p>
    <w:p>
      <w:pPr>
        <w:widowControl/>
        <w:spacing w:line="360" w:lineRule="auto"/>
        <w:jc w:val="left"/>
        <w:textAlignment w:val="center"/>
        <w:rPr>
          <w:rFonts w:ascii="等线" w:hAnsi="等线" w:eastAsia="等线" w:cs="等线"/>
          <w:color w:val="000000"/>
          <w:kern w:val="0"/>
          <w:sz w:val="20"/>
          <w:szCs w:val="20"/>
          <w:highlight w:val="none"/>
        </w:rPr>
      </w:pPr>
      <w:r>
        <w:rPr>
          <w:rFonts w:hint="eastAsia" w:ascii="等线" w:hAnsi="等线" w:eastAsia="等线" w:cs="等线"/>
          <w:color w:val="000000"/>
          <w:kern w:val="0"/>
          <w:sz w:val="20"/>
          <w:szCs w:val="20"/>
          <w:highlight w:val="none"/>
        </w:rPr>
        <w:t>2.所投产品，需投标人根据设备配套情况全规格型号报价，</w:t>
      </w:r>
      <w:r>
        <w:rPr>
          <w:rFonts w:ascii="等线" w:hAnsi="等线" w:eastAsia="等线" w:cs="等线"/>
          <w:color w:val="000000"/>
          <w:kern w:val="0"/>
          <w:sz w:val="20"/>
          <w:szCs w:val="20"/>
          <w:highlight w:val="none"/>
        </w:rPr>
        <w:t>开放耗材和不明确的封闭耗材，不参与评分，只填写耗材价格构成表</w:t>
      </w:r>
      <w:r>
        <w:rPr>
          <w:rFonts w:hint="eastAsia" w:ascii="等线" w:hAnsi="等线" w:eastAsia="等线" w:cs="等线"/>
          <w:color w:val="000000"/>
          <w:kern w:val="0"/>
          <w:sz w:val="20"/>
          <w:szCs w:val="20"/>
          <w:highlight w:val="none"/>
        </w:rPr>
        <w:t>；</w:t>
      </w:r>
    </w:p>
    <w:p>
      <w:pPr>
        <w:widowControl/>
        <w:spacing w:line="360" w:lineRule="auto"/>
        <w:jc w:val="left"/>
        <w:textAlignment w:val="center"/>
        <w:rPr>
          <w:rFonts w:hint="eastAsia" w:ascii="等线" w:hAnsi="等线" w:eastAsia="等线" w:cs="等线"/>
          <w:color w:val="000000"/>
          <w:kern w:val="0"/>
          <w:sz w:val="20"/>
          <w:szCs w:val="20"/>
        </w:rPr>
      </w:pPr>
      <w:r>
        <w:rPr>
          <w:rFonts w:hint="eastAsia" w:ascii="等线" w:hAnsi="等线" w:eastAsia="等线" w:cs="等线"/>
          <w:color w:val="000000"/>
          <w:kern w:val="0"/>
          <w:sz w:val="20"/>
          <w:szCs w:val="20"/>
        </w:rPr>
        <w:t>3.耗材为解放军总医院目录内产品，须一同报价，并按照就低原则同步调价；</w:t>
      </w:r>
    </w:p>
    <w:p>
      <w:pPr>
        <w:rPr>
          <w:szCs w:val="44"/>
          <w:lang w:val="zh-CN"/>
        </w:rPr>
        <w:sectPr>
          <w:headerReference r:id="rId13" w:type="default"/>
          <w:pgSz w:w="11906" w:h="16838"/>
          <w:pgMar w:top="1418" w:right="1134" w:bottom="1418" w:left="1418" w:header="851" w:footer="992" w:gutter="0"/>
          <w:pgNumType w:fmt="decimal"/>
          <w:cols w:space="720" w:num="1"/>
          <w:docGrid w:linePitch="312" w:charSpace="0"/>
        </w:sectPr>
      </w:pPr>
    </w:p>
    <w:p>
      <w:pPr>
        <w:rPr>
          <w:szCs w:val="44"/>
          <w:lang w:val="zh-CN"/>
        </w:rPr>
      </w:pPr>
    </w:p>
    <w:p>
      <w:pPr>
        <w:pStyle w:val="4"/>
        <w:keepNext w:val="0"/>
        <w:keepLines w:val="0"/>
        <w:adjustRightInd w:val="0"/>
        <w:snapToGrid w:val="0"/>
        <w:spacing w:line="560" w:lineRule="exact"/>
        <w:jc w:val="center"/>
        <w:rPr>
          <w:b w:val="0"/>
          <w:szCs w:val="44"/>
          <w:lang w:val="zh-CN"/>
        </w:rPr>
      </w:pPr>
      <w:r>
        <w:rPr>
          <w:rFonts w:hint="eastAsia"/>
          <w:b w:val="0"/>
          <w:szCs w:val="44"/>
          <w:lang w:val="zh-CN"/>
        </w:rPr>
        <w:t>第七章</w:t>
      </w:r>
      <w:r>
        <w:rPr>
          <w:rFonts w:hint="eastAsia"/>
          <w:b w:val="0"/>
          <w:szCs w:val="44"/>
          <w:lang w:val="en-US" w:eastAsia="zh-CN"/>
        </w:rPr>
        <w:t xml:space="preserve"> </w:t>
      </w:r>
      <w:r>
        <w:rPr>
          <w:rFonts w:hint="eastAsia"/>
          <w:b w:val="0"/>
          <w:szCs w:val="44"/>
          <w:lang w:val="zh-CN"/>
        </w:rPr>
        <w:t>合同</w:t>
      </w:r>
      <w:bookmarkEnd w:id="125"/>
      <w:bookmarkEnd w:id="126"/>
      <w:bookmarkEnd w:id="127"/>
      <w:bookmarkEnd w:id="128"/>
      <w:r>
        <w:rPr>
          <w:rFonts w:hint="eastAsia"/>
          <w:b w:val="0"/>
          <w:szCs w:val="44"/>
          <w:lang w:val="zh-CN"/>
        </w:rPr>
        <w:t>样本</w:t>
      </w:r>
      <w:bookmarkEnd w:id="129"/>
      <w:bookmarkEnd w:id="130"/>
      <w:bookmarkEnd w:id="131"/>
      <w:bookmarkEnd w:id="132"/>
      <w:bookmarkEnd w:id="133"/>
      <w:bookmarkEnd w:id="134"/>
      <w:bookmarkEnd w:id="135"/>
      <w:bookmarkEnd w:id="136"/>
      <w:bookmarkEnd w:id="137"/>
      <w:bookmarkEnd w:id="138"/>
    </w:p>
    <w:p/>
    <w:p>
      <w:pPr>
        <w:pStyle w:val="17"/>
      </w:pPr>
    </w:p>
    <w:p>
      <w:pPr>
        <w:spacing w:beforeLines="50" w:afterLines="50" w:line="560" w:lineRule="exact"/>
        <w:jc w:val="center"/>
        <w:rPr>
          <w:rFonts w:ascii="宋体" w:hAnsi="宋体" w:cs="宋体"/>
          <w:bCs/>
          <w:sz w:val="44"/>
          <w:szCs w:val="44"/>
        </w:rPr>
      </w:pPr>
      <w:r>
        <w:rPr>
          <w:rFonts w:hint="eastAsia" w:ascii="宋体" w:hAnsi="宋体" w:cs="宋体"/>
          <w:bCs/>
          <w:sz w:val="44"/>
          <w:szCs w:val="44"/>
        </w:rPr>
        <w:t>采购项目</w:t>
      </w:r>
    </w:p>
    <w:p>
      <w:pPr>
        <w:spacing w:before="156" w:after="156"/>
        <w:jc w:val="center"/>
        <w:rPr>
          <w:sz w:val="44"/>
          <w:szCs w:val="44"/>
        </w:rPr>
      </w:pPr>
      <w:r>
        <w:rPr>
          <w:rFonts w:hint="eastAsia"/>
          <w:sz w:val="44"/>
          <w:szCs w:val="44"/>
        </w:rPr>
        <w:t>合同样本</w:t>
      </w:r>
    </w:p>
    <w:p>
      <w:pPr>
        <w:pStyle w:val="17"/>
        <w:spacing w:before="156" w:after="156"/>
        <w:ind w:firstLine="420"/>
      </w:pPr>
    </w:p>
    <w:p>
      <w:pPr>
        <w:spacing w:before="156" w:after="156"/>
      </w:pPr>
    </w:p>
    <w:p>
      <w:pPr>
        <w:pStyle w:val="17"/>
        <w:spacing w:before="156" w:after="156"/>
      </w:pPr>
    </w:p>
    <w:p>
      <w:pPr>
        <w:spacing w:before="156" w:after="156"/>
        <w:ind w:firstLine="420"/>
      </w:pPr>
    </w:p>
    <w:p>
      <w:pPr>
        <w:pStyle w:val="17"/>
        <w:spacing w:before="156" w:after="156"/>
        <w:ind w:firstLine="1418"/>
        <w:rPr>
          <w:sz w:val="32"/>
          <w:szCs w:val="32"/>
          <w:u w:val="single"/>
        </w:rPr>
      </w:pPr>
      <w:r>
        <w:rPr>
          <w:rFonts w:hint="eastAsia"/>
          <w:sz w:val="32"/>
          <w:szCs w:val="32"/>
        </w:rPr>
        <w:t>项目名称：</w:t>
      </w:r>
    </w:p>
    <w:p>
      <w:pPr>
        <w:spacing w:before="156" w:after="156"/>
        <w:ind w:firstLine="1418"/>
        <w:rPr>
          <w:sz w:val="32"/>
          <w:szCs w:val="32"/>
        </w:rPr>
      </w:pPr>
      <w:r>
        <w:rPr>
          <w:rFonts w:hint="eastAsia"/>
          <w:sz w:val="32"/>
          <w:szCs w:val="32"/>
        </w:rPr>
        <w:t>项目编号：</w:t>
      </w:r>
    </w:p>
    <w:p>
      <w:pPr>
        <w:pStyle w:val="17"/>
        <w:spacing w:before="156" w:after="156"/>
        <w:ind w:firstLine="1418"/>
        <w:rPr>
          <w:sz w:val="32"/>
          <w:szCs w:val="32"/>
        </w:rPr>
      </w:pPr>
      <w:r>
        <w:rPr>
          <w:rFonts w:hint="eastAsia"/>
          <w:sz w:val="32"/>
          <w:szCs w:val="32"/>
        </w:rPr>
        <w:t>合同编号：</w:t>
      </w:r>
    </w:p>
    <w:p>
      <w:pPr>
        <w:spacing w:before="156" w:after="156"/>
        <w:ind w:firstLine="1418"/>
        <w:rPr>
          <w:sz w:val="32"/>
          <w:szCs w:val="32"/>
        </w:rPr>
      </w:pPr>
    </w:p>
    <w:p>
      <w:pPr>
        <w:pStyle w:val="17"/>
        <w:spacing w:before="156" w:after="156"/>
        <w:ind w:firstLine="1385" w:firstLineChars="433"/>
        <w:jc w:val="left"/>
        <w:rPr>
          <w:sz w:val="32"/>
          <w:szCs w:val="32"/>
        </w:rPr>
      </w:pPr>
      <w:r>
        <w:rPr>
          <w:rFonts w:hint="eastAsia"/>
          <w:sz w:val="32"/>
          <w:szCs w:val="32"/>
        </w:rPr>
        <w:t>甲方（采购单位）：</w:t>
      </w:r>
    </w:p>
    <w:p>
      <w:pPr>
        <w:pStyle w:val="17"/>
        <w:spacing w:before="156" w:after="156"/>
        <w:ind w:firstLine="1385" w:firstLineChars="433"/>
      </w:pPr>
      <w:r>
        <w:rPr>
          <w:rFonts w:hint="eastAsia"/>
          <w:sz w:val="32"/>
          <w:szCs w:val="32"/>
        </w:rPr>
        <w:t>乙方（供应商）：</w:t>
      </w:r>
    </w:p>
    <w:p>
      <w:pPr>
        <w:pStyle w:val="17"/>
        <w:spacing w:before="156" w:after="156"/>
        <w:ind w:firstLine="1418"/>
      </w:pPr>
    </w:p>
    <w:p>
      <w:pPr>
        <w:pStyle w:val="17"/>
        <w:spacing w:before="156" w:after="156"/>
        <w:ind w:firstLine="1418"/>
        <w:rPr>
          <w:sz w:val="32"/>
          <w:szCs w:val="32"/>
        </w:rPr>
      </w:pPr>
    </w:p>
    <w:p>
      <w:pPr>
        <w:pStyle w:val="17"/>
        <w:spacing w:before="156" w:after="156"/>
        <w:ind w:firstLine="1418"/>
        <w:rPr>
          <w:sz w:val="32"/>
          <w:szCs w:val="32"/>
        </w:rPr>
      </w:pPr>
      <w:r>
        <w:rPr>
          <w:rFonts w:hint="eastAsia"/>
          <w:sz w:val="32"/>
          <w:szCs w:val="32"/>
        </w:rPr>
        <w:t>签订时间：</w:t>
      </w:r>
    </w:p>
    <w:p>
      <w:pPr>
        <w:pStyle w:val="17"/>
        <w:spacing w:before="156" w:after="156"/>
        <w:ind w:firstLine="1418"/>
        <w:rPr>
          <w:sz w:val="32"/>
          <w:szCs w:val="32"/>
          <w:u w:val="single"/>
        </w:rPr>
      </w:pPr>
      <w:r>
        <w:rPr>
          <w:rFonts w:hint="eastAsia"/>
          <w:sz w:val="32"/>
          <w:szCs w:val="32"/>
        </w:rPr>
        <w:t>签订地点：</w:t>
      </w:r>
    </w:p>
    <w:p>
      <w:pPr>
        <w:widowControl/>
        <w:jc w:val="left"/>
      </w:pPr>
      <w:r>
        <w:br w:type="page"/>
      </w:r>
    </w:p>
    <w:p>
      <w:pPr>
        <w:spacing w:beforeLines="50" w:afterLines="50" w:line="560" w:lineRule="exact"/>
        <w:ind w:left="-2" w:leftChars="-1"/>
        <w:jc w:val="center"/>
        <w:rPr>
          <w:rFonts w:ascii="宋体" w:hAnsi="宋体" w:cs="宋体"/>
          <w:bCs/>
          <w:sz w:val="28"/>
          <w:szCs w:val="28"/>
        </w:rPr>
      </w:pPr>
      <w:r>
        <w:rPr>
          <w:rFonts w:hint="eastAsia" w:ascii="宋体" w:hAnsi="宋体" w:cs="宋体"/>
          <w:bCs/>
          <w:sz w:val="28"/>
          <w:szCs w:val="28"/>
        </w:rPr>
        <w:t>第一部分合同通用条款</w:t>
      </w:r>
    </w:p>
    <w:p>
      <w:pPr>
        <w:spacing w:beforeLines="50" w:afterLines="50" w:line="560" w:lineRule="exact"/>
        <w:jc w:val="center"/>
        <w:rPr>
          <w:rFonts w:ascii="宋体" w:hAnsi="宋体" w:cs="宋体"/>
          <w:bCs/>
          <w:sz w:val="28"/>
          <w:szCs w:val="28"/>
        </w:rPr>
      </w:pPr>
      <w:r>
        <w:rPr>
          <w:rFonts w:hint="eastAsia" w:ascii="宋体" w:hAnsi="宋体" w:cs="宋体"/>
          <w:bCs/>
          <w:sz w:val="28"/>
          <w:szCs w:val="28"/>
        </w:rPr>
        <w:t>（见招标文件通用文件中《合同通用条款》）</w:t>
      </w:r>
    </w:p>
    <w:p>
      <w:pPr>
        <w:pStyle w:val="17"/>
        <w:spacing w:before="156" w:after="156"/>
        <w:ind w:firstLine="420"/>
      </w:pPr>
    </w:p>
    <w:p>
      <w:pPr>
        <w:spacing w:beforeLines="50" w:afterLines="50" w:line="560" w:lineRule="exact"/>
        <w:jc w:val="center"/>
        <w:rPr>
          <w:rFonts w:ascii="宋体" w:hAnsi="宋体" w:cs="宋体"/>
          <w:bCs/>
          <w:sz w:val="28"/>
          <w:szCs w:val="28"/>
        </w:rPr>
      </w:pPr>
      <w:r>
        <w:rPr>
          <w:rFonts w:hint="eastAsia"/>
          <w:sz w:val="28"/>
          <w:szCs w:val="28"/>
        </w:rPr>
        <w:t>第二部分合同专用条款</w:t>
      </w:r>
    </w:p>
    <w:p>
      <w:pPr>
        <w:spacing w:beforeLines="50" w:afterLines="50" w:line="560" w:lineRule="exact"/>
        <w:jc w:val="center"/>
        <w:rPr>
          <w:sz w:val="28"/>
          <w:szCs w:val="28"/>
        </w:rPr>
      </w:pPr>
      <w:r>
        <w:rPr>
          <w:rFonts w:hint="eastAsia" w:ascii="宋体" w:hAnsi="宋体" w:cs="宋体"/>
          <w:bCs/>
          <w:sz w:val="28"/>
          <w:szCs w:val="28"/>
        </w:rPr>
        <w:t>（</w:t>
      </w:r>
      <w:r>
        <w:rPr>
          <w:rFonts w:hint="eastAsia" w:ascii="宋体" w:hAnsi="宋体" w:cs="宋体"/>
          <w:bCs/>
          <w:i/>
          <w:iCs/>
          <w:sz w:val="28"/>
          <w:szCs w:val="28"/>
        </w:rPr>
        <w:t>采购项目有专用合同范本的，按范本拟制</w:t>
      </w:r>
      <w:r>
        <w:rPr>
          <w:rFonts w:hint="eastAsia" w:ascii="宋体" w:hAnsi="宋体" w:cs="宋体"/>
          <w:bCs/>
          <w:sz w:val="28"/>
          <w:szCs w:val="28"/>
        </w:rPr>
        <w:t>）</w:t>
      </w:r>
    </w:p>
    <w:p>
      <w:pPr>
        <w:pStyle w:val="17"/>
      </w:pPr>
    </w:p>
    <w:p>
      <w:pPr>
        <w:pStyle w:val="5"/>
        <w:spacing w:before="0" w:after="0" w:line="560" w:lineRule="exact"/>
        <w:ind w:firstLine="560" w:firstLineChars="200"/>
        <w:rPr>
          <w:rFonts w:ascii="黑体" w:hAnsi="黑体" w:cs="黑体"/>
          <w:b w:val="0"/>
          <w:sz w:val="28"/>
          <w:szCs w:val="28"/>
        </w:rPr>
      </w:pPr>
      <w:bookmarkStart w:id="139" w:name="_Toc14055"/>
      <w:bookmarkStart w:id="140" w:name="_Toc130887502"/>
      <w:bookmarkStart w:id="141" w:name="_Toc128151029"/>
      <w:bookmarkStart w:id="142" w:name="_Toc128150136"/>
      <w:bookmarkStart w:id="143" w:name="_Toc128397972"/>
      <w:bookmarkStart w:id="144" w:name="_Toc28909"/>
      <w:bookmarkStart w:id="145" w:name="_Toc128150780"/>
      <w:bookmarkStart w:id="146" w:name="_Toc130886999"/>
      <w:bookmarkStart w:id="147" w:name="_Toc130657992"/>
      <w:bookmarkStart w:id="148" w:name="_Toc130657538"/>
      <w:bookmarkStart w:id="149" w:name="_Toc132190636"/>
      <w:bookmarkStart w:id="150" w:name="_Toc4752"/>
      <w:bookmarkStart w:id="151" w:name="_Toc26788"/>
      <w:bookmarkStart w:id="152" w:name="_Toc127820566"/>
      <w:r>
        <w:rPr>
          <w:rFonts w:hint="eastAsia" w:ascii="黑体" w:hAnsi="黑体" w:cs="黑体"/>
          <w:b w:val="0"/>
          <w:sz w:val="28"/>
          <w:szCs w:val="28"/>
        </w:rPr>
        <w:t>一、项目信息</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pPr>
        <w:adjustRightInd w:val="0"/>
        <w:snapToGrid w:val="0"/>
        <w:spacing w:line="560" w:lineRule="exact"/>
        <w:ind w:firstLine="560" w:firstLineChars="200"/>
        <w:rPr>
          <w:rFonts w:ascii="宋体" w:hAnsi="宋体" w:cs="宋体"/>
          <w:bCs/>
          <w:sz w:val="28"/>
          <w:szCs w:val="28"/>
        </w:rPr>
      </w:pPr>
      <w:r>
        <w:rPr>
          <w:rFonts w:hint="eastAsia" w:ascii="宋体" w:hAnsi="宋体" w:cs="宋体"/>
          <w:bCs/>
          <w:sz w:val="28"/>
          <w:szCs w:val="28"/>
        </w:rPr>
        <w:t>签订日期：年月日</w:t>
      </w:r>
    </w:p>
    <w:p>
      <w:pPr>
        <w:adjustRightInd w:val="0"/>
        <w:snapToGrid w:val="0"/>
        <w:spacing w:line="560" w:lineRule="exact"/>
        <w:ind w:firstLine="560" w:firstLineChars="200"/>
        <w:rPr>
          <w:rFonts w:ascii="宋体" w:hAnsi="宋体" w:cs="宋体"/>
          <w:bCs/>
          <w:sz w:val="28"/>
          <w:szCs w:val="28"/>
        </w:rPr>
      </w:pPr>
      <w:r>
        <w:rPr>
          <w:rFonts w:hint="eastAsia" w:ascii="宋体" w:hAnsi="宋体" w:cs="宋体"/>
          <w:bCs/>
          <w:sz w:val="28"/>
          <w:szCs w:val="28"/>
        </w:rPr>
        <w:t>签订地点：</w:t>
      </w:r>
    </w:p>
    <w:p>
      <w:pPr>
        <w:pStyle w:val="5"/>
        <w:spacing w:before="0" w:after="0" w:line="560" w:lineRule="exact"/>
        <w:ind w:firstLine="560" w:firstLineChars="200"/>
        <w:rPr>
          <w:rFonts w:ascii="黑体" w:hAnsi="黑体" w:cs="黑体"/>
          <w:b w:val="0"/>
          <w:sz w:val="28"/>
          <w:szCs w:val="28"/>
        </w:rPr>
      </w:pPr>
      <w:bookmarkStart w:id="153" w:name="_Toc21749"/>
      <w:bookmarkStart w:id="154" w:name="_Toc1552"/>
      <w:bookmarkStart w:id="155" w:name="_Toc17818"/>
      <w:bookmarkStart w:id="156" w:name="_Toc21856"/>
      <w:bookmarkStart w:id="157" w:name="_Toc130657539"/>
      <w:bookmarkStart w:id="158" w:name="_Toc130887503"/>
      <w:bookmarkStart w:id="159" w:name="_Toc127820567"/>
      <w:bookmarkStart w:id="160" w:name="_Toc128150781"/>
      <w:bookmarkStart w:id="161" w:name="_Toc128151030"/>
      <w:bookmarkStart w:id="162" w:name="_Toc128150137"/>
      <w:bookmarkStart w:id="163" w:name="_Toc130657993"/>
      <w:bookmarkStart w:id="164" w:name="_Toc128397973"/>
      <w:bookmarkStart w:id="165" w:name="_Toc130887000"/>
      <w:bookmarkStart w:id="166" w:name="_Toc132190637"/>
      <w:r>
        <w:rPr>
          <w:rFonts w:hint="eastAsia" w:ascii="黑体" w:hAnsi="黑体" w:cs="黑体"/>
          <w:b w:val="0"/>
          <w:sz w:val="28"/>
          <w:szCs w:val="28"/>
        </w:rPr>
        <w:t>二、物资内容</w:t>
      </w:r>
      <w:bookmarkEnd w:id="153"/>
      <w:bookmarkEnd w:id="154"/>
      <w:bookmarkEnd w:id="155"/>
      <w:bookmarkEnd w:id="156"/>
      <w:r>
        <w:rPr>
          <w:rFonts w:hint="eastAsia" w:ascii="黑体" w:hAnsi="黑体" w:cs="黑体"/>
          <w:b w:val="0"/>
          <w:sz w:val="28"/>
          <w:szCs w:val="28"/>
        </w:rPr>
        <w:t>及质量要求和技术标准</w:t>
      </w:r>
      <w:bookmarkEnd w:id="157"/>
      <w:bookmarkEnd w:id="158"/>
      <w:bookmarkEnd w:id="159"/>
      <w:bookmarkEnd w:id="160"/>
      <w:bookmarkEnd w:id="161"/>
      <w:bookmarkEnd w:id="162"/>
      <w:bookmarkEnd w:id="163"/>
      <w:bookmarkEnd w:id="164"/>
      <w:bookmarkEnd w:id="165"/>
      <w:bookmarkEnd w:id="166"/>
    </w:p>
    <w:tbl>
      <w:tblPr>
        <w:tblStyle w:val="42"/>
        <w:tblW w:w="9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948"/>
        <w:gridCol w:w="1178"/>
        <w:gridCol w:w="992"/>
        <w:gridCol w:w="709"/>
        <w:gridCol w:w="841"/>
        <w:gridCol w:w="1285"/>
        <w:gridCol w:w="851"/>
        <w:gridCol w:w="85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序号</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物资</w:t>
            </w:r>
          </w:p>
          <w:p>
            <w:pPr>
              <w:spacing w:line="276" w:lineRule="auto"/>
              <w:jc w:val="center"/>
              <w:rPr>
                <w:rFonts w:ascii="宋体" w:hAnsi="宋体" w:cs="宋体"/>
                <w:bCs/>
                <w:spacing w:val="-4"/>
                <w:sz w:val="24"/>
              </w:rPr>
            </w:pPr>
            <w:r>
              <w:rPr>
                <w:rFonts w:hint="eastAsia" w:ascii="宋体" w:hAnsi="宋体" w:cs="宋体"/>
                <w:bCs/>
                <w:spacing w:val="-4"/>
                <w:sz w:val="24"/>
              </w:rPr>
              <w:t>名称</w:t>
            </w:r>
          </w:p>
        </w:tc>
        <w:tc>
          <w:tcPr>
            <w:tcW w:w="11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品牌及</w:t>
            </w:r>
            <w:r>
              <w:rPr>
                <w:rFonts w:ascii="宋体" w:hAnsi="宋体" w:cs="宋体"/>
                <w:bCs/>
                <w:spacing w:val="-4"/>
                <w:sz w:val="24"/>
              </w:rPr>
              <w:t>规格型号</w:t>
            </w:r>
          </w:p>
        </w:tc>
        <w:tc>
          <w:tcPr>
            <w:tcW w:w="99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单价</w:t>
            </w:r>
          </w:p>
          <w:p>
            <w:pPr>
              <w:spacing w:line="276" w:lineRule="auto"/>
              <w:jc w:val="center"/>
              <w:rPr>
                <w:rFonts w:ascii="宋体" w:hAnsi="宋体" w:cs="宋体"/>
                <w:bCs/>
                <w:spacing w:val="-4"/>
                <w:sz w:val="24"/>
              </w:rPr>
            </w:pPr>
            <w:r>
              <w:rPr>
                <w:rFonts w:hint="eastAsia" w:ascii="宋体" w:hAnsi="宋体" w:cs="宋体"/>
                <w:bCs/>
                <w:spacing w:val="-4"/>
                <w:sz w:val="24"/>
              </w:rPr>
              <w:t>（元）</w:t>
            </w:r>
          </w:p>
        </w:tc>
        <w:tc>
          <w:tcPr>
            <w:tcW w:w="85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总价</w:t>
            </w:r>
          </w:p>
          <w:p>
            <w:pPr>
              <w:spacing w:line="276" w:lineRule="auto"/>
              <w:jc w:val="center"/>
              <w:rPr>
                <w:rFonts w:ascii="宋体" w:hAnsi="宋体" w:cs="宋体"/>
                <w:bCs/>
                <w:spacing w:val="-4"/>
                <w:sz w:val="24"/>
              </w:rPr>
            </w:pPr>
            <w:r>
              <w:rPr>
                <w:rFonts w:hint="eastAsia" w:ascii="宋体" w:hAnsi="宋体" w:cs="宋体"/>
                <w:bCs/>
                <w:spacing w:val="-4"/>
                <w:sz w:val="24"/>
              </w:rPr>
              <w:t>（元）</w:t>
            </w:r>
          </w:p>
        </w:tc>
        <w:tc>
          <w:tcPr>
            <w:tcW w:w="78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spacing w:val="-4"/>
                <w:sz w:val="24"/>
              </w:rPr>
            </w:pPr>
            <w:r>
              <w:rPr>
                <w:rFonts w:hint="eastAsia" w:ascii="宋体" w:hAnsi="宋体" w:cs="宋体"/>
                <w:bCs/>
                <w:spacing w:val="-4"/>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3"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r>
              <w:rPr>
                <w:rFonts w:hint="eastAsia" w:ascii="宋体" w:hAnsi="宋体" w:cs="宋体"/>
                <w:bCs/>
                <w:spacing w:val="-4"/>
                <w:sz w:val="24"/>
              </w:rPr>
              <w:t>1</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117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r>
              <w:rPr>
                <w:rFonts w:hint="eastAsia" w:ascii="宋体" w:hAnsi="宋体" w:cs="宋体"/>
                <w:bCs/>
                <w:i/>
                <w:spacing w:val="-4"/>
                <w:sz w:val="24"/>
              </w:rPr>
              <w:t>按照</w:t>
            </w:r>
            <w:r>
              <w:rPr>
                <w:rFonts w:ascii="宋体" w:hAnsi="宋体" w:cs="宋体"/>
                <w:bCs/>
                <w:i/>
                <w:spacing w:val="-4"/>
                <w:sz w:val="24"/>
              </w:rPr>
              <w:t>编目编码要求</w:t>
            </w:r>
            <w:r>
              <w:rPr>
                <w:rFonts w:hint="eastAsia" w:ascii="宋体" w:hAnsi="宋体" w:cs="宋体"/>
                <w:bCs/>
                <w:i/>
                <w:spacing w:val="-4"/>
                <w:sz w:val="24"/>
              </w:rPr>
              <w:t>申请</w:t>
            </w:r>
            <w:r>
              <w:rPr>
                <w:rFonts w:ascii="宋体" w:hAnsi="宋体" w:cs="宋体"/>
                <w:bCs/>
                <w:i/>
                <w:spacing w:val="-4"/>
                <w:sz w:val="24"/>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spacing w:val="-4"/>
                <w:sz w:val="24"/>
              </w:rPr>
            </w:pPr>
            <w:r>
              <w:rPr>
                <w:rFonts w:ascii="宋体" w:hAnsi="宋体" w:cs="宋体"/>
                <w:bCs/>
                <w:i/>
                <w:spacing w:val="-4"/>
                <w:sz w:val="24"/>
              </w:rPr>
              <w:t>技术参数</w:t>
            </w:r>
            <w:r>
              <w:rPr>
                <w:rFonts w:hint="eastAsia" w:ascii="宋体" w:hAnsi="宋体" w:cs="宋体"/>
                <w:bCs/>
                <w:i/>
                <w:spacing w:val="-4"/>
                <w:sz w:val="24"/>
              </w:rPr>
              <w:t>应当</w:t>
            </w:r>
            <w:r>
              <w:rPr>
                <w:rFonts w:ascii="宋体" w:hAnsi="宋体" w:cs="宋体"/>
                <w:bCs/>
                <w:i/>
                <w:spacing w:val="-4"/>
                <w:sz w:val="24"/>
              </w:rPr>
              <w:t>与投标文件一致，如内容较多，可以附页形式呈现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7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r>
              <w:rPr>
                <w:rFonts w:hint="eastAsia" w:ascii="宋体" w:hAnsi="宋体" w:cs="宋体"/>
                <w:bCs/>
                <w:spacing w:val="-4"/>
                <w:sz w:val="24"/>
              </w:rPr>
              <w:t>……</w:t>
            </w:r>
          </w:p>
        </w:tc>
        <w:tc>
          <w:tcPr>
            <w:tcW w:w="94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1178"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4"/>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r>
              <w:rPr>
                <w:rFonts w:hint="eastAsia" w:ascii="宋体" w:hAnsi="宋体" w:cs="宋体"/>
                <w:bCs/>
                <w:spacing w:val="-4"/>
                <w:sz w:val="24"/>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spacing w:val="-4"/>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spacing w:val="-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222" w:type="dxa"/>
            <w:gridSpan w:val="10"/>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spacing w:val="-4"/>
                <w:sz w:val="24"/>
              </w:rPr>
            </w:pPr>
            <w:r>
              <w:rPr>
                <w:rFonts w:hint="eastAsia" w:ascii="宋体" w:hAnsi="宋体" w:cs="宋体"/>
                <w:bCs/>
                <w:spacing w:val="-4"/>
                <w:sz w:val="24"/>
              </w:rPr>
              <w:t>合同金额合计（人民币大写）：元</w:t>
            </w:r>
            <w:r>
              <w:rPr>
                <w:rFonts w:hint="eastAsia" w:ascii="宋体" w:hAnsi="宋体" w:cs="宋体"/>
                <w:bCs/>
                <w:sz w:val="24"/>
              </w:rPr>
              <w:t xml:space="preserve">      （小写）：¥</w:t>
            </w:r>
          </w:p>
        </w:tc>
      </w:tr>
    </w:tbl>
    <w:p>
      <w:pPr>
        <w:spacing w:line="560" w:lineRule="exact"/>
        <w:ind w:firstLine="560" w:firstLineChars="200"/>
        <w:rPr>
          <w:b/>
          <w:sz w:val="28"/>
          <w:szCs w:val="28"/>
        </w:rPr>
      </w:pPr>
      <w:bookmarkStart w:id="167" w:name="_Toc30178"/>
      <w:bookmarkStart w:id="168" w:name="_Toc23535"/>
      <w:bookmarkStart w:id="169" w:name="_Toc30842"/>
      <w:bookmarkStart w:id="170" w:name="_Toc13010"/>
      <w:r>
        <w:rPr>
          <w:rFonts w:hint="eastAsia"/>
          <w:bCs/>
          <w:sz w:val="28"/>
          <w:szCs w:val="28"/>
        </w:rPr>
        <w:t>乙方所供的物资应当是全新的，符合国家（军用）标准的工艺材料制造，符合投标文件的承诺，符合合同规定的规格、技术指标及外观质量要求。</w:t>
      </w:r>
    </w:p>
    <w:p>
      <w:pPr>
        <w:pStyle w:val="5"/>
        <w:spacing w:before="0" w:after="0" w:line="560" w:lineRule="exact"/>
        <w:ind w:firstLine="560" w:firstLineChars="200"/>
        <w:rPr>
          <w:rFonts w:ascii="黑体" w:hAnsi="黑体" w:cs="黑体"/>
          <w:b w:val="0"/>
          <w:sz w:val="28"/>
          <w:szCs w:val="28"/>
        </w:rPr>
      </w:pPr>
      <w:bookmarkStart w:id="171" w:name="_Toc130657994"/>
      <w:bookmarkStart w:id="172" w:name="_Toc130887504"/>
      <w:bookmarkStart w:id="173" w:name="_Toc128150782"/>
      <w:bookmarkStart w:id="174" w:name="_Toc130887001"/>
      <w:bookmarkStart w:id="175" w:name="_Toc128151031"/>
      <w:bookmarkStart w:id="176" w:name="_Toc130657540"/>
      <w:bookmarkStart w:id="177" w:name="_Toc128150138"/>
      <w:bookmarkStart w:id="178" w:name="_Toc127820568"/>
      <w:bookmarkStart w:id="179" w:name="_Toc128397974"/>
      <w:bookmarkStart w:id="180" w:name="_Toc132190638"/>
      <w:r>
        <w:rPr>
          <w:rFonts w:hint="eastAsia" w:ascii="黑体" w:hAnsi="黑体" w:cs="黑体"/>
          <w:b w:val="0"/>
          <w:sz w:val="28"/>
          <w:szCs w:val="28"/>
        </w:rPr>
        <w:t>三、交货时间、地点</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pPr>
        <w:spacing w:line="560" w:lineRule="exact"/>
        <w:ind w:firstLine="560" w:firstLineChars="200"/>
        <w:rPr>
          <w:rFonts w:ascii="宋体" w:hAnsi="宋体" w:cs="宋体"/>
          <w:bCs/>
          <w:sz w:val="28"/>
          <w:szCs w:val="28"/>
        </w:rPr>
      </w:pPr>
      <w:r>
        <w:rPr>
          <w:rFonts w:hint="eastAsia" w:ascii="宋体" w:hAnsi="宋体" w:cs="宋体"/>
          <w:bCs/>
          <w:sz w:val="28"/>
          <w:szCs w:val="28"/>
        </w:rPr>
        <w:t>（一）交货时间：</w:t>
      </w:r>
    </w:p>
    <w:p>
      <w:pPr>
        <w:spacing w:line="560" w:lineRule="exact"/>
        <w:ind w:firstLine="560" w:firstLineChars="200"/>
        <w:rPr>
          <w:rFonts w:ascii="宋体" w:hAnsi="宋体" w:cs="宋体"/>
          <w:bCs/>
          <w:sz w:val="28"/>
          <w:szCs w:val="28"/>
        </w:rPr>
      </w:pPr>
      <w:r>
        <w:rPr>
          <w:rFonts w:hint="eastAsia" w:ascii="宋体" w:hAnsi="宋体" w:cs="宋体"/>
          <w:bCs/>
          <w:sz w:val="28"/>
          <w:szCs w:val="28"/>
        </w:rPr>
        <w:t>（二）交货地点：</w:t>
      </w:r>
    </w:p>
    <w:p>
      <w:pPr>
        <w:pStyle w:val="5"/>
        <w:spacing w:before="0" w:after="0" w:line="560" w:lineRule="exact"/>
        <w:ind w:firstLine="560" w:firstLineChars="200"/>
        <w:rPr>
          <w:rFonts w:ascii="黑体" w:hAnsi="黑体" w:cs="黑体"/>
          <w:b w:val="0"/>
        </w:rPr>
      </w:pPr>
      <w:bookmarkStart w:id="181" w:name="_Toc130657995"/>
      <w:bookmarkStart w:id="182" w:name="_Toc128150139"/>
      <w:bookmarkStart w:id="183" w:name="_Toc128397975"/>
      <w:bookmarkStart w:id="184" w:name="_Toc128150783"/>
      <w:bookmarkStart w:id="185" w:name="_Toc132190639"/>
      <w:bookmarkStart w:id="186" w:name="_Toc127820569"/>
      <w:bookmarkStart w:id="187" w:name="_Toc130657541"/>
      <w:bookmarkStart w:id="188" w:name="_Toc128151032"/>
      <w:bookmarkStart w:id="189" w:name="_Toc130887002"/>
      <w:bookmarkStart w:id="190" w:name="_Toc130887505"/>
      <w:bookmarkStart w:id="191" w:name="_Toc7820"/>
      <w:bookmarkStart w:id="192" w:name="_Toc4153"/>
      <w:bookmarkStart w:id="193" w:name="_Toc7812"/>
      <w:bookmarkStart w:id="194" w:name="_Toc16939"/>
      <w:r>
        <w:rPr>
          <w:rFonts w:hint="eastAsia" w:ascii="黑体" w:hAnsi="黑体" w:cs="黑体"/>
          <w:b w:val="0"/>
          <w:sz w:val="28"/>
          <w:szCs w:val="28"/>
        </w:rPr>
        <w:t>四、包装及技术材料</w:t>
      </w:r>
      <w:bookmarkEnd w:id="181"/>
      <w:bookmarkEnd w:id="182"/>
      <w:bookmarkEnd w:id="183"/>
      <w:bookmarkEnd w:id="184"/>
      <w:bookmarkEnd w:id="185"/>
      <w:bookmarkEnd w:id="186"/>
      <w:bookmarkEnd w:id="187"/>
      <w:bookmarkEnd w:id="188"/>
      <w:bookmarkEnd w:id="189"/>
      <w:bookmarkEnd w:id="190"/>
    </w:p>
    <w:p>
      <w:pPr>
        <w:spacing w:line="560" w:lineRule="exact"/>
        <w:ind w:firstLine="560" w:firstLineChars="200"/>
        <w:rPr>
          <w:rFonts w:eastAsia="仿宋_GB2312"/>
          <w:bCs/>
          <w:sz w:val="28"/>
          <w:szCs w:val="28"/>
        </w:rPr>
      </w:pPr>
      <w:r>
        <w:rPr>
          <w:rFonts w:hint="eastAsia"/>
          <w:bCs/>
          <w:sz w:val="28"/>
          <w:szCs w:val="28"/>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rPr>
      </w:pPr>
      <w:r>
        <w:rPr>
          <w:rFonts w:hint="eastAsia"/>
          <w:bCs/>
          <w:sz w:val="28"/>
          <w:szCs w:val="28"/>
        </w:rPr>
        <w:t>（二）乙方提供的物资、技术</w:t>
      </w:r>
      <w:r>
        <w:rPr>
          <w:rFonts w:hint="eastAsia" w:ascii="宋体" w:hAnsi="宋体"/>
          <w:bCs/>
          <w:sz w:val="28"/>
          <w:szCs w:val="28"/>
        </w:rPr>
        <w:t>材料</w:t>
      </w:r>
      <w:r>
        <w:rPr>
          <w:rFonts w:hint="eastAsia"/>
          <w:bCs/>
          <w:sz w:val="28"/>
          <w:szCs w:val="28"/>
        </w:rPr>
        <w:t>，应当有详细的说明，包括物资的规格、技术指标及外观质量情况等。</w:t>
      </w:r>
    </w:p>
    <w:p>
      <w:pPr>
        <w:pStyle w:val="5"/>
        <w:spacing w:before="0" w:after="0" w:line="560" w:lineRule="exact"/>
        <w:ind w:firstLine="560" w:firstLineChars="200"/>
        <w:rPr>
          <w:rFonts w:ascii="黑体" w:hAnsi="黑体" w:cs="黑体"/>
          <w:b w:val="0"/>
        </w:rPr>
      </w:pPr>
      <w:bookmarkStart w:id="195" w:name="_Toc128150784"/>
      <w:bookmarkStart w:id="196" w:name="_Toc130887003"/>
      <w:bookmarkStart w:id="197" w:name="_Toc127820570"/>
      <w:bookmarkStart w:id="198" w:name="_Toc130657996"/>
      <w:bookmarkStart w:id="199" w:name="_Toc128397976"/>
      <w:bookmarkStart w:id="200" w:name="_Toc130887506"/>
      <w:bookmarkStart w:id="201" w:name="_Toc132190640"/>
      <w:bookmarkStart w:id="202" w:name="_Toc128151033"/>
      <w:bookmarkStart w:id="203" w:name="_Toc130657542"/>
      <w:bookmarkStart w:id="204" w:name="_Toc128150140"/>
      <w:r>
        <w:rPr>
          <w:rFonts w:hint="eastAsia" w:ascii="黑体" w:hAnsi="黑体" w:cs="黑体"/>
          <w:b w:val="0"/>
          <w:sz w:val="28"/>
          <w:szCs w:val="28"/>
        </w:rPr>
        <w:t>五、售后服务</w:t>
      </w:r>
      <w:bookmarkEnd w:id="195"/>
      <w:bookmarkEnd w:id="196"/>
      <w:bookmarkEnd w:id="197"/>
      <w:bookmarkEnd w:id="198"/>
      <w:bookmarkEnd w:id="199"/>
      <w:bookmarkEnd w:id="200"/>
      <w:bookmarkEnd w:id="201"/>
      <w:bookmarkEnd w:id="202"/>
      <w:bookmarkEnd w:id="203"/>
      <w:bookmarkEnd w:id="204"/>
    </w:p>
    <w:p>
      <w:pPr>
        <w:spacing w:line="560" w:lineRule="exact"/>
        <w:ind w:firstLine="560" w:firstLineChars="200"/>
        <w:rPr>
          <w:rFonts w:eastAsia="仿宋_GB2312"/>
          <w:bCs/>
          <w:sz w:val="28"/>
          <w:szCs w:val="28"/>
        </w:rPr>
      </w:pPr>
      <w:r>
        <w:rPr>
          <w:rFonts w:hint="eastAsia"/>
          <w:bCs/>
          <w:sz w:val="28"/>
          <w:szCs w:val="28"/>
        </w:rPr>
        <w:t>（一）乙方负责免费运输、安装、调试、培训和服务保障等。</w:t>
      </w:r>
    </w:p>
    <w:p>
      <w:pPr>
        <w:spacing w:line="560" w:lineRule="exact"/>
        <w:ind w:firstLine="560" w:firstLineChars="200"/>
        <w:rPr>
          <w:bCs/>
          <w:sz w:val="28"/>
          <w:szCs w:val="28"/>
        </w:rPr>
      </w:pPr>
      <w:r>
        <w:rPr>
          <w:rFonts w:hint="eastAsia"/>
          <w:bCs/>
          <w:sz w:val="28"/>
          <w:szCs w:val="28"/>
        </w:rPr>
        <w:t>（二）自物资验收完毕之日起，物资免费质保期年。在免费质保期内，出现产品质量问题，甲方提出后，乙方应当在小时内响应，小时内到达现场提供相关的维修、更换等服务。</w:t>
      </w:r>
    </w:p>
    <w:p>
      <w:pPr>
        <w:spacing w:line="560" w:lineRule="exact"/>
        <w:ind w:firstLine="560" w:firstLineChars="200"/>
        <w:rPr>
          <w:bCs/>
          <w:sz w:val="28"/>
          <w:szCs w:val="28"/>
        </w:rPr>
      </w:pPr>
      <w:r>
        <w:rPr>
          <w:rFonts w:ascii="宋体" w:hAnsi="宋体"/>
          <w:bCs/>
          <w:sz w:val="28"/>
          <w:szCs w:val="28"/>
        </w:rPr>
        <w:t>※</w:t>
      </w:r>
      <w:r>
        <w:rPr>
          <w:rFonts w:hint="eastAsia"/>
          <w:bCs/>
          <w:sz w:val="28"/>
          <w:szCs w:val="28"/>
        </w:rPr>
        <w:t>（三）长期提供免费优良的技术支持及备品备件优惠供应，备件价格不超过本合同价格。在产品的全寿命周期内为用户提供相应的备品备件。</w:t>
      </w:r>
    </w:p>
    <w:p>
      <w:pPr>
        <w:spacing w:line="560" w:lineRule="exact"/>
        <w:ind w:firstLine="560" w:firstLineChars="200"/>
        <w:rPr>
          <w:bCs/>
          <w:sz w:val="28"/>
          <w:szCs w:val="28"/>
        </w:rPr>
      </w:pPr>
      <w:r>
        <w:rPr>
          <w:rFonts w:hint="eastAsia"/>
          <w:bCs/>
          <w:sz w:val="28"/>
          <w:szCs w:val="28"/>
        </w:rPr>
        <w:t>（四）乙方需提供在投标文件中承诺的所有售后服务项目。</w:t>
      </w:r>
    </w:p>
    <w:p>
      <w:pPr>
        <w:spacing w:line="560" w:lineRule="exact"/>
        <w:ind w:firstLine="560" w:firstLineChars="200"/>
        <w:rPr>
          <w:bCs/>
          <w:sz w:val="28"/>
          <w:szCs w:val="28"/>
        </w:rPr>
      </w:pPr>
      <w:r>
        <w:rPr>
          <w:rFonts w:ascii="宋体" w:hAnsi="宋体"/>
          <w:bCs/>
          <w:sz w:val="28"/>
          <w:szCs w:val="28"/>
        </w:rPr>
        <w:t>※</w:t>
      </w:r>
      <w:r>
        <w:rPr>
          <w:rFonts w:hint="eastAsia"/>
          <w:bCs/>
          <w:sz w:val="28"/>
          <w:szCs w:val="28"/>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pPr>
      <w:r>
        <w:rPr>
          <w:rFonts w:ascii="宋体" w:hAnsi="宋体"/>
          <w:bCs/>
          <w:sz w:val="28"/>
          <w:szCs w:val="28"/>
        </w:rPr>
        <w:t>※</w:t>
      </w:r>
      <w:r>
        <w:rPr>
          <w:rFonts w:hint="eastAsia"/>
          <w:bCs/>
          <w:sz w:val="28"/>
          <w:szCs w:val="28"/>
        </w:rPr>
        <w:t>（六）提供终生维护保障。在质保期内因设备自身设计、制造缺陷造成的各种故障，乙方承诺进行免费技术服务、维修或更换。在质保期后，乙方继续提供技术支持服务和系统软件升级换代，备件和服务的价格不超过本次投标价格，终身维护保障。</w:t>
      </w:r>
    </w:p>
    <w:p>
      <w:pPr>
        <w:keepNext/>
        <w:keepLines/>
        <w:spacing w:line="560" w:lineRule="exact"/>
        <w:ind w:firstLine="560" w:firstLineChars="200"/>
        <w:outlineLvl w:val="2"/>
        <w:rPr>
          <w:rFonts w:ascii="黑体" w:hAnsi="黑体" w:cs="黑体"/>
          <w:bCs/>
          <w:sz w:val="32"/>
          <w:szCs w:val="32"/>
        </w:rPr>
      </w:pPr>
      <w:bookmarkStart w:id="205" w:name="_Toc127820571"/>
      <w:bookmarkStart w:id="206" w:name="_Toc128151034"/>
      <w:bookmarkStart w:id="207" w:name="_Toc132190641"/>
      <w:bookmarkStart w:id="208" w:name="_Toc128397977"/>
      <w:bookmarkStart w:id="209" w:name="_Toc130887004"/>
      <w:bookmarkStart w:id="210" w:name="_Toc130657997"/>
      <w:bookmarkStart w:id="211" w:name="_Toc130887507"/>
      <w:bookmarkStart w:id="212" w:name="_Toc128150141"/>
      <w:bookmarkStart w:id="213" w:name="_Toc128150785"/>
      <w:bookmarkStart w:id="214" w:name="_Toc130657543"/>
      <w:r>
        <w:rPr>
          <w:rFonts w:hint="eastAsia" w:ascii="黑体" w:hAnsi="黑体" w:eastAsia="黑体" w:cs="黑体"/>
          <w:bCs/>
          <w:sz w:val="28"/>
          <w:szCs w:val="28"/>
        </w:rPr>
        <w:t>※六、履约保证金</w:t>
      </w:r>
      <w:bookmarkEnd w:id="205"/>
      <w:bookmarkEnd w:id="206"/>
      <w:bookmarkEnd w:id="207"/>
      <w:bookmarkEnd w:id="208"/>
      <w:bookmarkEnd w:id="209"/>
      <w:bookmarkEnd w:id="210"/>
      <w:bookmarkEnd w:id="211"/>
      <w:bookmarkEnd w:id="212"/>
      <w:bookmarkEnd w:id="213"/>
      <w:bookmarkEnd w:id="214"/>
    </w:p>
    <w:p>
      <w:pPr>
        <w:spacing w:line="560" w:lineRule="exact"/>
        <w:ind w:firstLine="560" w:firstLineChars="200"/>
        <w:rPr>
          <w:rFonts w:eastAsia="仿宋_GB2312"/>
          <w:bCs/>
          <w:sz w:val="28"/>
          <w:szCs w:val="28"/>
        </w:rPr>
      </w:pPr>
      <w:r>
        <w:rPr>
          <w:rFonts w:hint="eastAsia"/>
          <w:bCs/>
          <w:sz w:val="28"/>
          <w:szCs w:val="28"/>
        </w:rPr>
        <w:t>本次招标收取合同金额的%</w:t>
      </w:r>
      <w:r>
        <w:rPr>
          <w:rFonts w:hint="eastAsia"/>
          <w:bCs/>
          <w:i/>
          <w:iCs/>
          <w:sz w:val="28"/>
          <w:szCs w:val="28"/>
        </w:rPr>
        <w:t>（不超过10%）</w:t>
      </w:r>
      <w:r>
        <w:rPr>
          <w:rFonts w:hint="eastAsia"/>
          <w:bCs/>
          <w:sz w:val="28"/>
          <w:szCs w:val="28"/>
        </w:rPr>
        <w:t>作为合同履约保证金，即元整（小写</w:t>
      </w:r>
      <w:r>
        <w:rPr>
          <w:rFonts w:hint="eastAsia" w:ascii="宋体" w:hAnsi="宋体" w:cs="宋体"/>
          <w:bCs/>
          <w:spacing w:val="-4"/>
          <w:sz w:val="28"/>
          <w:szCs w:val="28"/>
        </w:rPr>
        <w:t>¥</w:t>
      </w:r>
      <w:r>
        <w:rPr>
          <w:rFonts w:hint="eastAsia"/>
          <w:bCs/>
          <w:sz w:val="28"/>
          <w:szCs w:val="28"/>
        </w:rPr>
        <w:t>）。乙方若未按时交付产品，或交付产品性能未能达到指定要求时，甲方有权解除合同，没收合同履约保证金。合同履约保证金在物资验收合格、全部交付后全额无息退还，甲方可以在合同最终支付结算时，一并办理履约保证金返还。</w:t>
      </w:r>
    </w:p>
    <w:p>
      <w:pPr>
        <w:keepNext/>
        <w:keepLines/>
        <w:spacing w:line="560" w:lineRule="exact"/>
        <w:ind w:firstLine="560" w:firstLineChars="200"/>
        <w:outlineLvl w:val="2"/>
        <w:rPr>
          <w:rFonts w:ascii="黑体" w:hAnsi="黑体" w:cs="黑体"/>
          <w:bCs/>
          <w:sz w:val="32"/>
          <w:szCs w:val="32"/>
        </w:rPr>
      </w:pPr>
      <w:bookmarkStart w:id="215" w:name="_Toc132190642"/>
      <w:bookmarkStart w:id="216" w:name="_Toc130657998"/>
      <w:bookmarkStart w:id="217" w:name="_Toc130887005"/>
      <w:bookmarkStart w:id="218" w:name="_Toc128150786"/>
      <w:bookmarkStart w:id="219" w:name="_Toc128151035"/>
      <w:bookmarkStart w:id="220" w:name="_Toc128397978"/>
      <w:bookmarkStart w:id="221" w:name="_Toc130657544"/>
      <w:bookmarkStart w:id="222" w:name="_Toc130887508"/>
      <w:bookmarkStart w:id="223" w:name="_Toc127820572"/>
      <w:bookmarkStart w:id="224" w:name="_Toc128150142"/>
      <w:r>
        <w:rPr>
          <w:rFonts w:hint="eastAsia" w:ascii="黑体" w:hAnsi="黑体" w:eastAsia="黑体" w:cs="黑体"/>
          <w:bCs/>
          <w:sz w:val="28"/>
          <w:szCs w:val="28"/>
        </w:rPr>
        <w:t>※七、质量保证金</w:t>
      </w:r>
      <w:bookmarkEnd w:id="215"/>
      <w:bookmarkEnd w:id="216"/>
      <w:bookmarkEnd w:id="217"/>
      <w:bookmarkEnd w:id="218"/>
      <w:bookmarkEnd w:id="219"/>
      <w:bookmarkEnd w:id="220"/>
      <w:bookmarkEnd w:id="221"/>
      <w:bookmarkEnd w:id="222"/>
      <w:bookmarkEnd w:id="223"/>
      <w:bookmarkEnd w:id="224"/>
    </w:p>
    <w:p>
      <w:pPr>
        <w:spacing w:line="560" w:lineRule="exact"/>
        <w:ind w:firstLine="560" w:firstLineChars="200"/>
        <w:rPr>
          <w:rFonts w:ascii="宋体" w:hAnsi="宋体" w:cs="黑体"/>
          <w:b/>
          <w:sz w:val="28"/>
          <w:szCs w:val="28"/>
          <w:lang w:val="zh-CN"/>
        </w:rPr>
      </w:pPr>
      <w:r>
        <w:rPr>
          <w:rFonts w:hint="eastAsia" w:ascii="宋体" w:hAnsi="宋体"/>
          <w:sz w:val="28"/>
          <w:szCs w:val="28"/>
        </w:rPr>
        <w:t>物资验收合格并交付甲方后，乙方提供甲方合同金额的</w:t>
      </w:r>
      <w:r>
        <w:rPr>
          <w:rFonts w:ascii="宋体" w:hAnsi="宋体"/>
          <w:sz w:val="28"/>
          <w:szCs w:val="28"/>
        </w:rPr>
        <w:t>%</w:t>
      </w:r>
      <w:r>
        <w:rPr>
          <w:rFonts w:hint="eastAsia" w:ascii="宋体" w:hAnsi="宋体"/>
          <w:i/>
          <w:iCs/>
          <w:sz w:val="28"/>
          <w:szCs w:val="28"/>
        </w:rPr>
        <w:t>（不超过</w:t>
      </w:r>
      <w:r>
        <w:rPr>
          <w:rFonts w:ascii="宋体" w:hAnsi="宋体"/>
          <w:i/>
          <w:iCs/>
          <w:sz w:val="28"/>
          <w:szCs w:val="28"/>
        </w:rPr>
        <w:t>5%</w:t>
      </w:r>
      <w:r>
        <w:rPr>
          <w:rFonts w:hint="eastAsia" w:ascii="宋体" w:hAnsi="宋体"/>
          <w:i/>
          <w:iCs/>
          <w:sz w:val="28"/>
          <w:szCs w:val="28"/>
        </w:rPr>
        <w:t>）</w:t>
      </w:r>
      <w:r>
        <w:rPr>
          <w:rFonts w:hint="eastAsia" w:ascii="宋体" w:hAnsi="宋体"/>
          <w:sz w:val="28"/>
          <w:szCs w:val="28"/>
        </w:rPr>
        <w:t>作为质量保证金，即元整（小写</w:t>
      </w:r>
      <w:r>
        <w:rPr>
          <w:rFonts w:hint="eastAsia" w:ascii="宋体" w:hAnsi="宋体" w:cs="宋体"/>
          <w:bCs/>
          <w:spacing w:val="-4"/>
          <w:sz w:val="28"/>
          <w:szCs w:val="28"/>
        </w:rPr>
        <w:t>¥</w:t>
      </w:r>
      <w:r>
        <w:rPr>
          <w:rFonts w:hint="eastAsia" w:ascii="宋体" w:hAnsi="宋体"/>
          <w:sz w:val="28"/>
          <w:szCs w:val="28"/>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w:t>
      </w:r>
      <w:r>
        <w:rPr>
          <w:rFonts w:ascii="宋体" w:hAnsi="宋体"/>
          <w:sz w:val="28"/>
          <w:szCs w:val="28"/>
        </w:rPr>
        <w:t>30</w:t>
      </w:r>
      <w:r>
        <w:rPr>
          <w:rFonts w:hint="eastAsia" w:ascii="宋体" w:hAnsi="宋体"/>
          <w:sz w:val="28"/>
          <w:szCs w:val="28"/>
        </w:rPr>
        <w:t>日内核实质量情况，办理质量保证金返还。</w:t>
      </w:r>
    </w:p>
    <w:p>
      <w:pPr>
        <w:pStyle w:val="5"/>
        <w:spacing w:before="0" w:after="0" w:line="560" w:lineRule="exact"/>
        <w:ind w:firstLine="560" w:firstLineChars="200"/>
        <w:rPr>
          <w:rFonts w:ascii="黑体" w:hAnsi="黑体" w:cs="黑体"/>
          <w:b w:val="0"/>
          <w:sz w:val="28"/>
          <w:szCs w:val="28"/>
        </w:rPr>
      </w:pPr>
      <w:bookmarkStart w:id="225" w:name="_Toc130887509"/>
      <w:bookmarkStart w:id="226" w:name="_Toc128151036"/>
      <w:bookmarkStart w:id="227" w:name="_Toc130657545"/>
      <w:bookmarkStart w:id="228" w:name="_Toc130887006"/>
      <w:bookmarkStart w:id="229" w:name="_Toc128150787"/>
      <w:bookmarkStart w:id="230" w:name="_Toc127820573"/>
      <w:bookmarkStart w:id="231" w:name="_Toc130657999"/>
      <w:bookmarkStart w:id="232" w:name="_Toc128150143"/>
      <w:bookmarkStart w:id="233" w:name="_Toc128397979"/>
      <w:bookmarkStart w:id="234" w:name="_Toc132190643"/>
      <w:r>
        <w:rPr>
          <w:rFonts w:hint="eastAsia" w:ascii="黑体" w:hAnsi="黑体" w:cs="黑体"/>
          <w:b w:val="0"/>
          <w:sz w:val="28"/>
          <w:szCs w:val="28"/>
          <w:lang w:val="zh-CN"/>
        </w:rPr>
        <w:t>※</w:t>
      </w:r>
      <w:r>
        <w:rPr>
          <w:rFonts w:hint="eastAsia" w:ascii="黑体" w:hAnsi="黑体" w:cs="黑体"/>
          <w:b w:val="0"/>
          <w:sz w:val="28"/>
          <w:szCs w:val="28"/>
        </w:rPr>
        <w:t>八、质量保证期</w:t>
      </w:r>
      <w:bookmarkEnd w:id="191"/>
      <w:bookmarkEnd w:id="192"/>
      <w:bookmarkEnd w:id="193"/>
      <w:bookmarkEnd w:id="194"/>
      <w:bookmarkEnd w:id="225"/>
      <w:bookmarkEnd w:id="226"/>
      <w:bookmarkEnd w:id="227"/>
      <w:bookmarkEnd w:id="228"/>
      <w:bookmarkEnd w:id="229"/>
      <w:bookmarkEnd w:id="230"/>
      <w:bookmarkEnd w:id="231"/>
      <w:bookmarkEnd w:id="232"/>
      <w:bookmarkEnd w:id="233"/>
      <w:bookmarkEnd w:id="234"/>
    </w:p>
    <w:p>
      <w:pPr>
        <w:spacing w:line="560" w:lineRule="exact"/>
        <w:ind w:firstLine="560" w:firstLineChars="200"/>
        <w:rPr>
          <w:rFonts w:ascii="宋体" w:hAnsi="宋体" w:cs="宋体"/>
          <w:bCs/>
          <w:sz w:val="28"/>
          <w:szCs w:val="28"/>
        </w:rPr>
      </w:pPr>
      <w:r>
        <w:rPr>
          <w:rFonts w:hint="eastAsia" w:ascii="宋体" w:hAnsi="宋体" w:cs="宋体"/>
          <w:bCs/>
          <w:sz w:val="28"/>
          <w:szCs w:val="28"/>
        </w:rPr>
        <w:t>自物资验收完毕之日起，物资免费质保期年。在免费质保期内，出现产品质量问题，甲方提出后，乙方应当在小时内响应，小时内到达现场提供相关的维修、更换等服务。</w:t>
      </w:r>
    </w:p>
    <w:p>
      <w:pPr>
        <w:pStyle w:val="5"/>
        <w:spacing w:before="0" w:after="0" w:line="560" w:lineRule="exact"/>
        <w:ind w:firstLine="560" w:firstLineChars="200"/>
        <w:rPr>
          <w:rFonts w:ascii="黑体" w:hAnsi="黑体" w:cs="黑体"/>
          <w:b w:val="0"/>
          <w:sz w:val="28"/>
          <w:szCs w:val="28"/>
          <w:lang w:val="zh-CN"/>
        </w:rPr>
      </w:pPr>
      <w:bookmarkStart w:id="235" w:name="_Toc132190644"/>
      <w:bookmarkStart w:id="236" w:name="_Toc128150144"/>
      <w:bookmarkStart w:id="237" w:name="_Toc130887007"/>
      <w:bookmarkStart w:id="238" w:name="_Toc130887510"/>
      <w:bookmarkStart w:id="239" w:name="_Toc128151037"/>
      <w:bookmarkStart w:id="240" w:name="_Toc128150788"/>
      <w:bookmarkStart w:id="241" w:name="_Toc130658000"/>
      <w:bookmarkStart w:id="242" w:name="_Toc130657546"/>
      <w:bookmarkStart w:id="243" w:name="_Toc128397980"/>
      <w:bookmarkStart w:id="244" w:name="_Toc127820574"/>
      <w:r>
        <w:rPr>
          <w:rFonts w:hint="eastAsia" w:ascii="黑体" w:hAnsi="黑体" w:cs="黑体"/>
          <w:b w:val="0"/>
          <w:sz w:val="28"/>
          <w:szCs w:val="28"/>
          <w:lang w:val="zh-CN"/>
        </w:rPr>
        <w:t>九、资金结算</w:t>
      </w:r>
      <w:bookmarkEnd w:id="235"/>
      <w:bookmarkEnd w:id="236"/>
      <w:bookmarkEnd w:id="237"/>
      <w:bookmarkEnd w:id="238"/>
      <w:bookmarkEnd w:id="239"/>
      <w:bookmarkEnd w:id="240"/>
      <w:bookmarkEnd w:id="241"/>
      <w:bookmarkEnd w:id="242"/>
      <w:bookmarkEnd w:id="243"/>
      <w:bookmarkEnd w:id="244"/>
    </w:p>
    <w:p>
      <w:pPr>
        <w:spacing w:line="560" w:lineRule="exact"/>
        <w:ind w:firstLine="560" w:firstLineChars="200"/>
        <w:rPr>
          <w:bCs/>
          <w:sz w:val="28"/>
          <w:szCs w:val="28"/>
        </w:rPr>
      </w:pPr>
      <w:r>
        <w:rPr>
          <w:rFonts w:hint="eastAsia"/>
          <w:bCs/>
          <w:sz w:val="28"/>
          <w:szCs w:val="28"/>
        </w:rPr>
        <w:t>※本项目不预付货款，物资运达指定地点验收合格后，合同乙方收集发运接收单、发票、验收报告等</w:t>
      </w:r>
      <w:r>
        <w:rPr>
          <w:rFonts w:hint="eastAsia" w:ascii="宋体" w:hAnsi="宋体"/>
          <w:bCs/>
          <w:sz w:val="28"/>
          <w:szCs w:val="28"/>
        </w:rPr>
        <w:t>材料</w:t>
      </w:r>
      <w:r>
        <w:rPr>
          <w:rFonts w:hint="eastAsia"/>
          <w:bCs/>
          <w:sz w:val="28"/>
          <w:szCs w:val="28"/>
        </w:rPr>
        <w:t>，提交采购单位办理结算手续，采购单位在日内向乙方支付货款。</w:t>
      </w:r>
    </w:p>
    <w:p>
      <w:pPr>
        <w:spacing w:line="560" w:lineRule="exact"/>
        <w:ind w:firstLine="560" w:firstLineChars="200"/>
        <w:rPr>
          <w:bCs/>
          <w:sz w:val="28"/>
          <w:szCs w:val="28"/>
        </w:rPr>
      </w:pPr>
      <w:r>
        <w:rPr>
          <w:rFonts w:hint="eastAsia"/>
          <w:bCs/>
          <w:sz w:val="28"/>
          <w:szCs w:val="28"/>
        </w:rPr>
        <w:t>※签订合同后预付货款</w:t>
      </w:r>
      <w:r>
        <w:rPr>
          <w:rFonts w:hint="eastAsia"/>
          <w:bCs/>
          <w:i/>
          <w:sz w:val="28"/>
          <w:szCs w:val="28"/>
        </w:rPr>
        <w:t>（一般不超过</w:t>
      </w:r>
      <w:r>
        <w:rPr>
          <w:bCs/>
          <w:i/>
          <w:sz w:val="28"/>
          <w:szCs w:val="28"/>
        </w:rPr>
        <w:t>30%</w:t>
      </w:r>
      <w:r>
        <w:rPr>
          <w:rFonts w:hint="eastAsia"/>
          <w:bCs/>
          <w:i/>
          <w:sz w:val="28"/>
          <w:szCs w:val="28"/>
        </w:rPr>
        <w:t>）</w:t>
      </w:r>
      <w:r>
        <w:rPr>
          <w:rFonts w:hint="eastAsia"/>
          <w:bCs/>
          <w:sz w:val="28"/>
          <w:szCs w:val="28"/>
        </w:rPr>
        <w:t>，物资运达指定地点验收合格后，合同乙方向采购单位提交发运接收单、发票、验收报告等结算</w:t>
      </w:r>
      <w:r>
        <w:rPr>
          <w:rFonts w:hint="eastAsia" w:ascii="宋体" w:hAnsi="宋体"/>
          <w:bCs/>
          <w:sz w:val="28"/>
          <w:szCs w:val="28"/>
        </w:rPr>
        <w:t>材料</w:t>
      </w:r>
      <w:r>
        <w:rPr>
          <w:rFonts w:hint="eastAsia"/>
          <w:bCs/>
          <w:sz w:val="28"/>
          <w:szCs w:val="28"/>
        </w:rPr>
        <w:t>，采购单位在日内向乙方支付剩余货款。需首检的产品，首检合格后再办理预付款。预付款仅限于物资货款，其他费用不予预付。</w:t>
      </w:r>
    </w:p>
    <w:p>
      <w:pPr>
        <w:spacing w:line="560" w:lineRule="exact"/>
        <w:ind w:firstLine="560" w:firstLineChars="200"/>
        <w:rPr>
          <w:bCs/>
          <w:sz w:val="28"/>
          <w:szCs w:val="28"/>
        </w:rPr>
      </w:pPr>
      <w:r>
        <w:rPr>
          <w:rFonts w:hint="eastAsia"/>
          <w:bCs/>
          <w:sz w:val="28"/>
          <w:szCs w:val="28"/>
        </w:rPr>
        <w:t>※分阶段付款，第一阶段，合同乙方达到，提交等结算</w:t>
      </w:r>
      <w:r>
        <w:rPr>
          <w:rFonts w:hint="eastAsia" w:ascii="宋体" w:hAnsi="宋体"/>
          <w:bCs/>
          <w:sz w:val="28"/>
          <w:szCs w:val="28"/>
        </w:rPr>
        <w:t>材料</w:t>
      </w:r>
      <w:r>
        <w:rPr>
          <w:rFonts w:hint="eastAsia"/>
          <w:bCs/>
          <w:sz w:val="28"/>
          <w:szCs w:val="28"/>
        </w:rPr>
        <w:t>，采购单位支付货款；第二阶段合同乙方达到，提交等结算</w:t>
      </w:r>
      <w:r>
        <w:rPr>
          <w:rFonts w:hint="eastAsia" w:ascii="宋体" w:hAnsi="宋体"/>
          <w:bCs/>
          <w:sz w:val="28"/>
          <w:szCs w:val="28"/>
        </w:rPr>
        <w:t>材料</w:t>
      </w:r>
      <w:r>
        <w:rPr>
          <w:rFonts w:hint="eastAsia"/>
          <w:bCs/>
          <w:sz w:val="28"/>
          <w:szCs w:val="28"/>
        </w:rPr>
        <w:t>，采购单位支付货款；第三阶段合同乙方达到，提交等结算</w:t>
      </w:r>
      <w:r>
        <w:rPr>
          <w:rFonts w:hint="eastAsia" w:ascii="宋体" w:hAnsi="宋体"/>
          <w:bCs/>
          <w:sz w:val="28"/>
          <w:szCs w:val="28"/>
        </w:rPr>
        <w:t>材料</w:t>
      </w:r>
      <w:r>
        <w:rPr>
          <w:rFonts w:hint="eastAsia"/>
          <w:bCs/>
          <w:sz w:val="28"/>
          <w:szCs w:val="28"/>
        </w:rPr>
        <w:t>，采购单位支付货款。</w:t>
      </w:r>
      <w:r>
        <w:rPr>
          <w:rFonts w:hint="eastAsia"/>
          <w:bCs/>
          <w:i/>
          <w:sz w:val="28"/>
          <w:szCs w:val="28"/>
        </w:rPr>
        <w:t>（支付阶段、结算依据和比例根据项目情况由采购</w:t>
      </w:r>
      <w:r>
        <w:rPr>
          <w:rFonts w:hint="eastAsia"/>
          <w:bCs/>
          <w:sz w:val="28"/>
          <w:szCs w:val="28"/>
        </w:rPr>
        <w:t>单位确定）</w:t>
      </w:r>
    </w:p>
    <w:p>
      <w:pPr>
        <w:spacing w:line="560" w:lineRule="exact"/>
        <w:ind w:firstLine="560" w:firstLineChars="200"/>
      </w:pPr>
      <w:r>
        <w:rPr>
          <w:rFonts w:hint="eastAsia"/>
          <w:bCs/>
          <w:sz w:val="28"/>
          <w:szCs w:val="28"/>
        </w:rPr>
        <w:t>※其他方式：</w:t>
      </w:r>
      <w:r>
        <w:rPr>
          <w:rFonts w:hint="eastAsia" w:ascii="宋体" w:hAnsi="宋体"/>
          <w:sz w:val="28"/>
          <w:szCs w:val="28"/>
        </w:rPr>
        <w:t>。</w:t>
      </w:r>
    </w:p>
    <w:p>
      <w:pPr>
        <w:pStyle w:val="5"/>
        <w:spacing w:before="0" w:afterLines="50" w:line="560" w:lineRule="exact"/>
        <w:ind w:firstLine="560" w:firstLineChars="200"/>
        <w:rPr>
          <w:rFonts w:ascii="黑体" w:hAnsi="黑体" w:cs="黑体"/>
          <w:b w:val="0"/>
          <w:sz w:val="28"/>
          <w:szCs w:val="28"/>
        </w:rPr>
      </w:pPr>
      <w:bookmarkStart w:id="245" w:name="_Toc128150789"/>
      <w:bookmarkStart w:id="246" w:name="_Toc127820575"/>
      <w:bookmarkStart w:id="247" w:name="_Toc130887511"/>
      <w:bookmarkStart w:id="248" w:name="_Toc130658001"/>
      <w:bookmarkStart w:id="249" w:name="_Toc128397981"/>
      <w:bookmarkStart w:id="250" w:name="_Toc132190645"/>
      <w:bookmarkStart w:id="251" w:name="_Toc128151038"/>
      <w:bookmarkStart w:id="252" w:name="_Toc130887008"/>
      <w:bookmarkStart w:id="253" w:name="_Toc130657547"/>
      <w:bookmarkStart w:id="254" w:name="_Toc128150145"/>
      <w:r>
        <w:rPr>
          <w:rFonts w:hint="eastAsia" w:ascii="黑体" w:hAnsi="黑体" w:cs="黑体"/>
          <w:b w:val="0"/>
          <w:sz w:val="28"/>
          <w:szCs w:val="28"/>
          <w:lang w:val="zh-CN"/>
        </w:rPr>
        <w:t>十、合同生效</w:t>
      </w:r>
      <w:bookmarkEnd w:id="245"/>
      <w:bookmarkEnd w:id="246"/>
      <w:bookmarkEnd w:id="247"/>
      <w:bookmarkEnd w:id="248"/>
      <w:bookmarkEnd w:id="249"/>
      <w:bookmarkEnd w:id="250"/>
      <w:bookmarkEnd w:id="251"/>
      <w:bookmarkEnd w:id="252"/>
      <w:bookmarkEnd w:id="253"/>
      <w:bookmarkEnd w:id="254"/>
    </w:p>
    <w:p>
      <w:pPr>
        <w:spacing w:line="360" w:lineRule="auto"/>
        <w:ind w:firstLine="560" w:firstLineChars="200"/>
        <w:rPr>
          <w:rFonts w:ascii="仿宋_GB2312" w:hAnsi="宋体" w:eastAsia="仿宋_GB2312"/>
          <w:bCs/>
          <w:sz w:val="28"/>
          <w:szCs w:val="28"/>
        </w:rPr>
      </w:pPr>
      <w:r>
        <w:rPr>
          <w:rFonts w:hint="eastAsia" w:ascii="仿宋_GB2312" w:hAnsi="宋体"/>
          <w:bCs/>
          <w:sz w:val="28"/>
          <w:szCs w:val="28"/>
        </w:rPr>
        <w:t>（一）本合同按照军队采购有关规定编号后，经甲方、乙方共同签署，并加盖单位印章后生效。未经甲方允许，乙方不得部分或全部转让其应当履行的合同义务。</w:t>
      </w:r>
    </w:p>
    <w:p>
      <w:pPr>
        <w:adjustRightInd w:val="0"/>
        <w:snapToGrid w:val="0"/>
        <w:spacing w:line="360" w:lineRule="auto"/>
        <w:ind w:firstLine="560" w:firstLineChars="200"/>
        <w:rPr>
          <w:rFonts w:ascii="仿宋_GB2312" w:hAnsi="宋体"/>
          <w:bCs/>
          <w:sz w:val="28"/>
          <w:szCs w:val="28"/>
        </w:rPr>
      </w:pPr>
      <w:r>
        <w:rPr>
          <w:rFonts w:hint="eastAsia" w:ascii="仿宋_GB2312" w:hAnsi="宋体"/>
          <w:bCs/>
          <w:sz w:val="28"/>
          <w:szCs w:val="28"/>
        </w:rPr>
        <w:t>（二）本合同一式份，由甲乙双方各执一份，</w:t>
      </w:r>
      <w:r>
        <w:rPr>
          <w:rFonts w:ascii="仿宋_GB2312" w:hAnsi="宋体"/>
          <w:bCs/>
          <w:sz w:val="28"/>
          <w:szCs w:val="28"/>
        </w:rPr>
        <w:t>甲方财务</w:t>
      </w:r>
      <w:r>
        <w:rPr>
          <w:rFonts w:hint="eastAsia" w:ascii="仿宋_GB2312" w:hAnsi="宋体"/>
          <w:bCs/>
          <w:sz w:val="28"/>
          <w:szCs w:val="28"/>
        </w:rPr>
        <w:t>结算部门</w:t>
      </w:r>
      <w:r>
        <w:rPr>
          <w:rFonts w:ascii="仿宋_GB2312" w:hAnsi="宋体"/>
          <w:bCs/>
          <w:sz w:val="28"/>
          <w:szCs w:val="28"/>
        </w:rPr>
        <w:t>一份，</w:t>
      </w:r>
      <w:r>
        <w:rPr>
          <w:rFonts w:hint="eastAsia" w:ascii="仿宋_GB2312" w:hAnsi="宋体"/>
          <w:bCs/>
          <w:sz w:val="28"/>
          <w:szCs w:val="28"/>
        </w:rPr>
        <w:t>。</w:t>
      </w:r>
    </w:p>
    <w:p>
      <w:pPr>
        <w:pStyle w:val="5"/>
        <w:spacing w:before="0" w:after="0" w:line="560" w:lineRule="exact"/>
        <w:ind w:firstLine="560" w:firstLineChars="200"/>
        <w:rPr>
          <w:rFonts w:ascii="黑体" w:hAnsi="黑体" w:cs="黑体"/>
          <w:b w:val="0"/>
          <w:sz w:val="28"/>
          <w:szCs w:val="28"/>
          <w:lang w:val="zh-CN"/>
        </w:rPr>
      </w:pPr>
      <w:bookmarkStart w:id="255" w:name="_Toc127820576"/>
      <w:bookmarkStart w:id="256" w:name="_Toc130658002"/>
      <w:bookmarkStart w:id="257" w:name="_Toc132190646"/>
      <w:bookmarkStart w:id="258" w:name="_Toc128150146"/>
      <w:bookmarkStart w:id="259" w:name="_Toc130657548"/>
      <w:bookmarkStart w:id="260" w:name="_Toc130887009"/>
      <w:bookmarkStart w:id="261" w:name="_Toc128397982"/>
      <w:bookmarkStart w:id="262" w:name="_Toc128150790"/>
      <w:bookmarkStart w:id="263" w:name="_Toc128151039"/>
      <w:bookmarkStart w:id="264" w:name="_Toc130887512"/>
      <w:r>
        <w:rPr>
          <w:rFonts w:hint="eastAsia" w:ascii="黑体" w:hAnsi="黑体" w:cs="黑体"/>
          <w:b w:val="0"/>
          <w:sz w:val="28"/>
          <w:szCs w:val="28"/>
          <w:lang w:val="zh-CN"/>
        </w:rPr>
        <w:t>十一、其他事项</w:t>
      </w:r>
      <w:bookmarkEnd w:id="255"/>
      <w:bookmarkEnd w:id="256"/>
      <w:bookmarkEnd w:id="257"/>
      <w:bookmarkEnd w:id="258"/>
      <w:bookmarkEnd w:id="259"/>
      <w:bookmarkEnd w:id="260"/>
      <w:bookmarkEnd w:id="261"/>
      <w:bookmarkEnd w:id="262"/>
      <w:bookmarkEnd w:id="263"/>
      <w:bookmarkEnd w:id="264"/>
    </w:p>
    <w:p>
      <w:pPr>
        <w:ind w:firstLine="560" w:firstLineChars="200"/>
        <w:rPr>
          <w:rFonts w:ascii="仿宋_GB2312" w:hAnsi="宋体"/>
          <w:bCs/>
          <w:sz w:val="28"/>
          <w:szCs w:val="28"/>
        </w:rPr>
      </w:pPr>
      <w:r>
        <w:rPr>
          <w:rFonts w:hint="eastAsia" w:ascii="仿宋_GB2312" w:hAnsi="宋体"/>
          <w:bCs/>
          <w:sz w:val="28"/>
          <w:szCs w:val="28"/>
        </w:rPr>
        <w:t>。</w:t>
      </w:r>
    </w:p>
    <w:p>
      <w:pPr>
        <w:pStyle w:val="22"/>
        <w:adjustRightInd w:val="0"/>
        <w:snapToGrid w:val="0"/>
        <w:spacing w:line="540" w:lineRule="exact"/>
        <w:ind w:firstLine="560" w:firstLineChars="200"/>
        <w:jc w:val="left"/>
        <w:rPr>
          <w:rFonts w:hAnsi="宋体"/>
          <w:bCs/>
          <w:sz w:val="28"/>
          <w:szCs w:val="28"/>
        </w:rPr>
      </w:pPr>
      <w:r>
        <w:rPr>
          <w:rFonts w:hint="eastAsia" w:hAnsi="宋体"/>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pPr>
        <w:adjustRightInd w:val="0"/>
        <w:snapToGrid w:val="0"/>
        <w:spacing w:line="560" w:lineRule="exact"/>
        <w:ind w:firstLine="560" w:firstLineChars="200"/>
        <w:rPr>
          <w:rFonts w:ascii="宋体" w:hAnsi="宋体" w:cs="宋体"/>
          <w:bCs/>
          <w:sz w:val="28"/>
          <w:szCs w:val="28"/>
        </w:rPr>
      </w:pPr>
    </w:p>
    <w:p>
      <w:pPr>
        <w:pStyle w:val="17"/>
      </w:pPr>
    </w:p>
    <w:bookmarkEnd w:id="25"/>
    <w:p>
      <w:pPr>
        <w:adjustRightInd w:val="0"/>
        <w:snapToGrid w:val="0"/>
        <w:spacing w:line="560" w:lineRule="exact"/>
        <w:rPr>
          <w:rFonts w:ascii="宋体" w:hAnsi="宋体" w:cs="宋体"/>
          <w:bCs/>
          <w:sz w:val="28"/>
          <w:szCs w:val="28"/>
        </w:rPr>
      </w:pPr>
      <w:r>
        <w:rPr>
          <w:rFonts w:hint="eastAsia" w:ascii="宋体" w:hAnsi="宋体" w:cs="宋体"/>
          <w:bCs/>
          <w:sz w:val="28"/>
          <w:szCs w:val="28"/>
        </w:rPr>
        <w:t>甲      方：（公章）                 乙      方：（公章）</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法定代表人：       法定代表人：</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委托代理人：       委托代理人：</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电      话：       电      话：</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传      真：       传      真：</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账户名称：账户名称：</w:t>
      </w:r>
    </w:p>
    <w:p>
      <w:pPr>
        <w:adjustRightInd w:val="0"/>
        <w:snapToGrid w:val="0"/>
        <w:spacing w:line="560" w:lineRule="exact"/>
        <w:rPr>
          <w:rFonts w:ascii="宋体" w:hAnsi="宋体" w:cs="宋体"/>
          <w:bCs/>
          <w:sz w:val="28"/>
          <w:szCs w:val="28"/>
        </w:rPr>
      </w:pPr>
      <w:r>
        <w:rPr>
          <w:rFonts w:hint="eastAsia" w:ascii="宋体" w:hAnsi="宋体" w:cs="宋体"/>
          <w:bCs/>
          <w:sz w:val="28"/>
          <w:szCs w:val="28"/>
        </w:rPr>
        <w:t>开户银行：开户银行：</w:t>
      </w:r>
    </w:p>
    <w:p>
      <w:pPr>
        <w:adjustRightInd w:val="0"/>
        <w:snapToGrid w:val="0"/>
        <w:spacing w:line="560" w:lineRule="exact"/>
        <w:rPr>
          <w:rFonts w:ascii="宋体" w:hAnsi="宋体" w:cs="宋体"/>
          <w:bCs/>
          <w:sz w:val="28"/>
          <w:szCs w:val="28"/>
          <w:u w:val="single"/>
        </w:rPr>
      </w:pPr>
      <w:r>
        <w:rPr>
          <w:rFonts w:hint="eastAsia" w:ascii="宋体" w:hAnsi="宋体" w:cs="宋体"/>
          <w:bCs/>
          <w:sz w:val="28"/>
          <w:szCs w:val="28"/>
        </w:rPr>
        <w:t>账  号：账  号：</w:t>
      </w:r>
    </w:p>
    <w:p>
      <w:pPr>
        <w:pStyle w:val="2"/>
        <w:rPr>
          <w:rFonts w:ascii="宋体" w:hAnsi="宋体" w:cs="宋体"/>
          <w:bCs/>
          <w:sz w:val="28"/>
          <w:szCs w:val="28"/>
          <w:u w:val="single"/>
        </w:rPr>
        <w:sectPr>
          <w:headerReference r:id="rId14" w:type="default"/>
          <w:footerReference r:id="rId15" w:type="default"/>
          <w:pgSz w:w="11906" w:h="16838"/>
          <w:pgMar w:top="1418" w:right="1134" w:bottom="1418" w:left="1418" w:header="851" w:footer="992" w:gutter="0"/>
          <w:pgNumType w:fmt="decimal"/>
          <w:cols w:space="720" w:num="1"/>
          <w:docGrid w:linePitch="312" w:charSpace="0"/>
        </w:sectPr>
      </w:pPr>
      <w:r>
        <w:rPr>
          <w:rFonts w:hint="eastAsia" w:ascii="宋体" w:hAnsi="宋体" w:cs="宋体"/>
          <w:bCs/>
          <w:sz w:val="28"/>
          <w:szCs w:val="28"/>
          <w:u w:val="single"/>
        </w:rPr>
        <w:br w:type="page"/>
      </w:r>
    </w:p>
    <w:p>
      <w:pPr>
        <w:pStyle w:val="4"/>
        <w:keepNext w:val="0"/>
        <w:keepLines w:val="0"/>
        <w:adjustRightInd w:val="0"/>
        <w:snapToGrid w:val="0"/>
        <w:spacing w:line="560" w:lineRule="exact"/>
        <w:jc w:val="center"/>
        <w:rPr>
          <w:b w:val="0"/>
          <w:szCs w:val="44"/>
        </w:rPr>
      </w:pPr>
      <w:r>
        <w:rPr>
          <w:rFonts w:hint="eastAsia"/>
          <w:b w:val="0"/>
          <w:szCs w:val="44"/>
          <w:lang w:val="zh-CN"/>
        </w:rPr>
        <w:t>第八章</w:t>
      </w:r>
      <w:r>
        <w:rPr>
          <w:rFonts w:hint="eastAsia"/>
          <w:b w:val="0"/>
          <w:szCs w:val="44"/>
        </w:rPr>
        <w:t xml:space="preserve"> 文件组成及专用附件格式</w:t>
      </w:r>
    </w:p>
    <w:p>
      <w:pPr>
        <w:spacing w:line="560" w:lineRule="exact"/>
        <w:ind w:firstLine="560" w:firstLineChars="200"/>
        <w:rPr>
          <w:rFonts w:ascii="宋体" w:hAnsi="宋体" w:cs="宋体"/>
          <w:sz w:val="28"/>
          <w:szCs w:val="28"/>
        </w:rPr>
      </w:pPr>
      <w:r>
        <w:rPr>
          <w:rFonts w:hint="eastAsia" w:ascii="宋体" w:hAnsi="宋体" w:cs="宋体"/>
          <w:sz w:val="28"/>
          <w:szCs w:val="28"/>
        </w:rPr>
        <w:t>报价文件分为《价格文件》、《资格证明文件》、《商务技术文件》，</w:t>
      </w:r>
      <w:r>
        <w:rPr>
          <w:rFonts w:hint="eastAsia" w:ascii="宋体" w:hAnsi="宋体" w:cs="宋体"/>
          <w:b/>
          <w:sz w:val="28"/>
          <w:szCs w:val="28"/>
        </w:rPr>
        <w:t>包括但不限于以下组成内容</w:t>
      </w:r>
      <w:r>
        <w:rPr>
          <w:rFonts w:hint="eastAsia" w:ascii="宋体" w:hAnsi="宋体" w:cs="宋体"/>
          <w:sz w:val="28"/>
          <w:szCs w:val="28"/>
        </w:rPr>
        <w:t>，本部分有提供格式文件的请按格式要求制作。</w:t>
      </w:r>
    </w:p>
    <w:p>
      <w:pPr>
        <w:spacing w:line="560" w:lineRule="exact"/>
        <w:ind w:firstLine="560" w:firstLineChars="200"/>
        <w:rPr>
          <w:rFonts w:ascii="宋体" w:hAnsi="宋体" w:cs="宋体"/>
          <w:sz w:val="28"/>
          <w:szCs w:val="28"/>
        </w:rPr>
      </w:pPr>
      <w:r>
        <w:rPr>
          <w:rFonts w:hint="eastAsia" w:ascii="宋体" w:hAnsi="宋体" w:cs="宋体"/>
          <w:sz w:val="28"/>
          <w:szCs w:val="28"/>
        </w:rPr>
        <w:t>报价文件提供资料尽可能详细，对照《资格性审查表》、《符合性审查表》、《商务评审表》、《技术评审表》制作报价文件。</w:t>
      </w:r>
    </w:p>
    <w:p>
      <w:pPr>
        <w:spacing w:line="560" w:lineRule="exact"/>
        <w:ind w:firstLine="560" w:firstLineChars="200"/>
        <w:rPr>
          <w:bCs/>
          <w:sz w:val="28"/>
          <w:szCs w:val="28"/>
        </w:rPr>
      </w:pPr>
      <w:r>
        <w:rPr>
          <w:rFonts w:hint="eastAsia"/>
          <w:bCs/>
          <w:sz w:val="28"/>
          <w:szCs w:val="28"/>
        </w:rPr>
        <w:t>投标供应商制作投标文件时，应当对照《资格性审查表》《符合性审查表》《商务评审标准表》《技术评审标准表》提供尽可能详细的证明</w:t>
      </w:r>
      <w:r>
        <w:rPr>
          <w:rFonts w:hint="eastAsia" w:ascii="宋体" w:hAnsi="宋体"/>
          <w:bCs/>
          <w:sz w:val="28"/>
          <w:szCs w:val="28"/>
        </w:rPr>
        <w:t>材料</w:t>
      </w:r>
      <w:r>
        <w:rPr>
          <w:rFonts w:hint="eastAsia"/>
          <w:bCs/>
          <w:sz w:val="28"/>
          <w:szCs w:val="28"/>
        </w:rPr>
        <w:t>。</w:t>
      </w:r>
    </w:p>
    <w:p>
      <w:pPr>
        <w:spacing w:line="540" w:lineRule="exact"/>
        <w:ind w:firstLine="560" w:firstLineChars="200"/>
        <w:outlineLvl w:val="0"/>
        <w:rPr>
          <w:rFonts w:ascii="黑体" w:hAnsi="黑体" w:eastAsia="黑体"/>
          <w:sz w:val="28"/>
          <w:szCs w:val="28"/>
        </w:rPr>
      </w:pPr>
      <w:r>
        <w:rPr>
          <w:rFonts w:hint="eastAsia" w:ascii="黑体" w:hAnsi="黑体" w:eastAsia="黑体"/>
          <w:sz w:val="28"/>
          <w:szCs w:val="28"/>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序号</w:t>
            </w:r>
          </w:p>
        </w:tc>
        <w:tc>
          <w:tcPr>
            <w:tcW w:w="7463"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内容</w:t>
            </w:r>
          </w:p>
        </w:tc>
        <w:tc>
          <w:tcPr>
            <w:tcW w:w="1074" w:type="dxa"/>
            <w:tcBorders>
              <w:bottom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ascii="宋体" w:hAnsi="宋体"/>
                <w:sz w:val="21"/>
                <w:szCs w:val="21"/>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color w:val="000000" w:themeColor="text1"/>
                <w:szCs w:val="21"/>
                <w14:textFill>
                  <w14:solidFill>
                    <w14:schemeClr w14:val="tx1"/>
                  </w14:solidFill>
                </w14:textFill>
              </w:rPr>
              <w:t>开标一览表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Lines="0" w:beforeAutospacing="1" w:after="100" w:afterLines="0" w:afterAutospacing="1"/>
              <w:jc w:val="center"/>
              <w:rPr>
                <w:sz w:val="21"/>
                <w:szCs w:val="21"/>
              </w:rPr>
            </w:pPr>
            <w:r>
              <w:rPr>
                <w:rFonts w:hint="eastAsia" w:ascii="宋体" w:hAnsi="宋体" w:eastAsia="宋体" w:cs="Times New Roman"/>
                <w:color w:val="auto"/>
                <w:kern w:val="0"/>
                <w:sz w:val="18"/>
                <w:szCs w:val="18"/>
                <w:lang w:val="en-US" w:eastAsia="zh-CN"/>
              </w:rPr>
              <w:t>专用附件1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ascii="宋体" w:hAnsi="宋体"/>
                <w:sz w:val="21"/>
                <w:szCs w:val="21"/>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价格构成表</w:t>
            </w:r>
          </w:p>
        </w:tc>
        <w:tc>
          <w:tcPr>
            <w:tcW w:w="1074"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Lines="0" w:beforeAutospacing="1" w:after="100" w:afterLines="0" w:afterAutospacing="1"/>
              <w:jc w:val="center"/>
              <w:rPr>
                <w:rFonts w:cs="Times New Roman"/>
                <w:kern w:val="2"/>
                <w:sz w:val="21"/>
                <w:szCs w:val="21"/>
              </w:rPr>
            </w:pPr>
            <w:r>
              <w:rPr>
                <w:rFonts w:hint="eastAsia" w:ascii="宋体" w:hAnsi="宋体" w:eastAsia="宋体" w:cs="Times New Roman"/>
                <w:color w:val="auto"/>
                <w:kern w:val="0"/>
                <w:sz w:val="18"/>
                <w:szCs w:val="18"/>
                <w:lang w:val="en-US" w:eastAsia="zh-CN"/>
              </w:rPr>
              <w:t>专用附件2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default" w:eastAsia="宋体"/>
                <w:sz w:val="21"/>
                <w:szCs w:val="21"/>
                <w:lang w:val="en-US" w:eastAsia="zh-CN"/>
              </w:rPr>
            </w:pPr>
            <w:r>
              <w:rPr>
                <w:rFonts w:hint="eastAsia" w:ascii="宋体" w:hAnsi="宋体" w:eastAsia="宋体"/>
                <w:color w:val="auto"/>
                <w:sz w:val="18"/>
                <w:szCs w:val="18"/>
              </w:rPr>
              <w:t>专用附件3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hAnsi="宋体"/>
                <w:szCs w:val="21"/>
              </w:rPr>
            </w:pPr>
          </w:p>
        </w:tc>
      </w:tr>
    </w:tbl>
    <w:p>
      <w:pPr>
        <w:spacing w:line="540" w:lineRule="exact"/>
        <w:ind w:firstLine="560" w:firstLineChars="200"/>
        <w:outlineLvl w:val="0"/>
        <w:rPr>
          <w:rFonts w:ascii="黑体" w:eastAsia="黑体"/>
          <w:spacing w:val="-20"/>
          <w:kern w:val="18"/>
          <w:sz w:val="28"/>
          <w:szCs w:val="28"/>
        </w:rPr>
      </w:pPr>
      <w:r>
        <w:rPr>
          <w:rFonts w:hint="eastAsia" w:ascii="黑体" w:hAnsi="黑体" w:eastAsia="黑体"/>
          <w:sz w:val="28"/>
          <w:szCs w:val="28"/>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ascii="宋体" w:hAnsi="宋体"/>
                <w:b/>
              </w:rPr>
            </w:pPr>
            <w:r>
              <w:rPr>
                <w:rFonts w:hint="eastAsia" w:ascii="宋体" w:hAnsi="宋体"/>
                <w:b/>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rPr>
            </w:pPr>
            <w:r>
              <w:rPr>
                <w:rFonts w:hint="eastAsia" w:ascii="宋体" w:hAnsi="宋体" w:eastAsia="宋体"/>
                <w:color w:val="auto"/>
                <w:sz w:val="18"/>
                <w:szCs w:val="18"/>
              </w:rPr>
              <w:t>专用附件4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rPr>
            </w:pPr>
            <w:r>
              <w:rPr>
                <w:rFonts w:hint="eastAsia" w:ascii="宋体" w:hAnsi="宋体"/>
                <w:szCs w:val="21"/>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sz w:val="21"/>
                <w:szCs w:val="21"/>
              </w:rPr>
            </w:pPr>
            <w:r>
              <w:rPr>
                <w:rFonts w:hint="eastAsia" w:ascii="宋体" w:hAnsi="宋体" w:eastAsia="宋体"/>
                <w:color w:val="auto"/>
                <w:sz w:val="18"/>
                <w:szCs w:val="18"/>
              </w:rPr>
              <w:t>专用附件5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color w:val="000000"/>
                <w:szCs w:val="21"/>
              </w:rPr>
            </w:pPr>
            <w:r>
              <w:rPr>
                <w:rFonts w:hint="eastAsia" w:ascii="宋体" w:hAnsi="宋体"/>
                <w:bCs/>
                <w:color w:val="000000"/>
                <w:szCs w:val="21"/>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cs="宋体"/>
                <w:szCs w:val="21"/>
              </w:rPr>
              <w:t>法定代表人资格证明书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b/>
                <w:szCs w:val="21"/>
              </w:rPr>
            </w:pPr>
            <w:r>
              <w:rPr>
                <w:rFonts w:hint="eastAsia" w:ascii="宋体" w:hAnsi="宋体" w:eastAsia="宋体"/>
                <w:color w:val="auto"/>
                <w:sz w:val="18"/>
                <w:szCs w:val="18"/>
              </w:rPr>
              <w:t>专用附件6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highlight w:val="yellow"/>
              </w:rPr>
            </w:pPr>
            <w:r>
              <w:rPr>
                <w:rFonts w:hint="eastAsia" w:ascii="宋体" w:hAnsi="宋体"/>
                <w:bCs/>
                <w:szCs w:val="21"/>
                <w:lang w:val="zh-CN"/>
              </w:rPr>
              <w:t>法定代表人授权书（含授权代表在投标前</w:t>
            </w:r>
            <w:r>
              <w:rPr>
                <w:rFonts w:hint="eastAsia" w:ascii="宋体" w:hAnsi="宋体"/>
                <w:bCs/>
                <w:color w:val="FF0000"/>
                <w:szCs w:val="21"/>
                <w:lang w:val="zh-CN"/>
              </w:rPr>
              <w:t>4个月内（不含投标当月）连续3个</w:t>
            </w:r>
            <w:r>
              <w:rPr>
                <w:rFonts w:hint="eastAsia" w:ascii="宋体" w:hAnsi="宋体"/>
                <w:bCs/>
                <w:szCs w:val="21"/>
                <w:lang w:val="zh-CN"/>
              </w:rPr>
              <w:t>月由投标供应商缴纳社保证明材料。）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b/>
                <w:szCs w:val="21"/>
              </w:rPr>
            </w:pPr>
            <w:r>
              <w:rPr>
                <w:rFonts w:hint="eastAsia" w:ascii="宋体" w:hAnsi="宋体" w:eastAsia="宋体"/>
                <w:color w:val="auto"/>
                <w:sz w:val="18"/>
                <w:szCs w:val="18"/>
              </w:rPr>
              <w:t>专用附件7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bCs/>
                <w:szCs w:val="21"/>
              </w:rPr>
            </w:pPr>
            <w:r>
              <w:rPr>
                <w:rFonts w:hint="eastAsia" w:ascii="宋体" w:hAnsi="宋体"/>
                <w:bCs/>
                <w:color w:val="000000"/>
                <w:szCs w:val="21"/>
              </w:rPr>
              <w:t>供应商承诺声明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b/>
                <w:sz w:val="21"/>
                <w:szCs w:val="21"/>
              </w:rPr>
            </w:pPr>
            <w:r>
              <w:rPr>
                <w:rFonts w:hint="eastAsia" w:ascii="宋体" w:hAnsi="宋体" w:eastAsia="宋体"/>
                <w:color w:val="auto"/>
                <w:sz w:val="18"/>
                <w:szCs w:val="18"/>
              </w:rPr>
              <w:t>专用附件8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3"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宋体" w:hAnsi="宋体"/>
                <w:bCs/>
                <w:szCs w:val="21"/>
              </w:rPr>
            </w:pPr>
            <w:r>
              <w:rPr>
                <w:rFonts w:hint="eastAsia" w:ascii="宋体" w:hAnsi="宋体"/>
                <w:bCs/>
                <w:color w:val="000000"/>
                <w:szCs w:val="21"/>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szCs w:val="21"/>
              </w:rPr>
            </w:pPr>
            <w:r>
              <w:rPr>
                <w:rFonts w:ascii="宋体" w:hAnsi="宋体"/>
                <w:bCs/>
                <w:szCs w:val="21"/>
              </w:rPr>
              <w:t>投标供应商</w:t>
            </w:r>
            <w:r>
              <w:rPr>
                <w:rFonts w:hint="eastAsia" w:ascii="宋体" w:hAnsi="宋体"/>
                <w:bCs/>
                <w:szCs w:val="21"/>
              </w:rPr>
              <w:t>近一年内</w:t>
            </w:r>
            <w:r>
              <w:rPr>
                <w:rFonts w:ascii="宋体" w:hAnsi="宋体"/>
                <w:bCs/>
                <w:szCs w:val="21"/>
              </w:rPr>
              <w:t>（投标截止时间前）</w:t>
            </w:r>
            <w:r>
              <w:rPr>
                <w:rFonts w:hint="eastAsia" w:ascii="宋体" w:hAnsi="宋体"/>
                <w:bCs/>
                <w:szCs w:val="21"/>
              </w:rPr>
              <w:t>任意6</w:t>
            </w:r>
            <w:r>
              <w:rPr>
                <w:rFonts w:ascii="宋体" w:hAnsi="宋体"/>
                <w:bCs/>
                <w:szCs w:val="21"/>
              </w:rPr>
              <w:t>个月纳税证明材料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bCs/>
                <w:sz w:val="21"/>
                <w:szCs w:val="21"/>
                <w:lang w:eastAsia="zh-CN"/>
              </w:rPr>
            </w:pPr>
            <w:r>
              <w:rPr>
                <w:rFonts w:hint="eastAsia" w:ascii="宋体" w:hAnsi="宋体"/>
                <w:color w:val="000000"/>
                <w:sz w:val="21"/>
                <w:szCs w:val="21"/>
                <w:lang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szCs w:val="21"/>
              </w:rPr>
            </w:pPr>
            <w:r>
              <w:rPr>
                <w:rFonts w:ascii="宋体" w:hAnsi="宋体"/>
                <w:bCs/>
                <w:szCs w:val="21"/>
              </w:rPr>
              <w:t>投标供应商</w:t>
            </w:r>
            <w:r>
              <w:rPr>
                <w:rFonts w:hint="eastAsia" w:ascii="宋体" w:hAnsi="宋体"/>
                <w:bCs/>
                <w:szCs w:val="21"/>
              </w:rPr>
              <w:t>近一年内</w:t>
            </w:r>
            <w:r>
              <w:rPr>
                <w:rFonts w:ascii="宋体" w:hAnsi="宋体"/>
                <w:bCs/>
                <w:szCs w:val="21"/>
              </w:rPr>
              <w:t>（投标截止时间前）任意6个月缴纳社会保障金证明材料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sz w:val="21"/>
                <w:szCs w:val="21"/>
                <w:lang w:eastAsia="zh-CN"/>
              </w:rPr>
            </w:pPr>
            <w:r>
              <w:rPr>
                <w:rFonts w:hint="eastAsia" w:ascii="宋体" w:hAnsi="宋体"/>
                <w:color w:val="000000"/>
                <w:sz w:val="21"/>
                <w:szCs w:val="21"/>
                <w:lang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szCs w:val="21"/>
              </w:rPr>
            </w:pPr>
            <w:r>
              <w:rPr>
                <w:rFonts w:hint="eastAsia" w:ascii="宋体" w:hAnsi="宋体"/>
                <w:szCs w:val="21"/>
                <w:lang w:val="zh-CN"/>
              </w:rPr>
              <w:t>投标供应商提供会计师事务所出具的</w:t>
            </w:r>
            <w:r>
              <w:rPr>
                <w:rFonts w:hint="eastAsia" w:ascii="宋体" w:hAnsi="宋体"/>
                <w:szCs w:val="21"/>
              </w:rPr>
              <w:t>2021、2022、</w:t>
            </w:r>
            <w:r>
              <w:rPr>
                <w:rFonts w:hint="eastAsia" w:ascii="宋体" w:hAnsi="宋体"/>
                <w:szCs w:val="21"/>
                <w:lang w:val="zh-CN"/>
              </w:rPr>
              <w:t>202</w:t>
            </w:r>
            <w:r>
              <w:rPr>
                <w:rFonts w:hint="eastAsia" w:ascii="宋体" w:hAnsi="宋体"/>
                <w:szCs w:val="21"/>
              </w:rPr>
              <w:t>3</w:t>
            </w:r>
            <w:r>
              <w:rPr>
                <w:rFonts w:hint="eastAsia" w:ascii="宋体" w:hAnsi="宋体"/>
                <w:szCs w:val="21"/>
                <w:lang w:val="zh-CN"/>
              </w:rPr>
              <w:t>年度审计报告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firstLine="0"/>
              <w:jc w:val="center"/>
              <w:rPr>
                <w:rFonts w:ascii="宋体" w:hAnsi="宋体"/>
                <w:color w:val="000000"/>
                <w:sz w:val="21"/>
                <w:szCs w:val="21"/>
                <w:lang w:eastAsia="zh-CN"/>
              </w:rPr>
            </w:pPr>
            <w:r>
              <w:rPr>
                <w:rFonts w:hint="eastAsia" w:ascii="宋体" w:hAnsi="宋体"/>
                <w:color w:val="000000"/>
                <w:sz w:val="21"/>
                <w:szCs w:val="21"/>
                <w:lang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76" w:lineRule="auto"/>
              <w:rPr>
                <w:rFonts w:ascii="宋体" w:hAnsi="宋体"/>
                <w:bCs/>
                <w:color w:val="000000"/>
                <w:szCs w:val="21"/>
              </w:rPr>
            </w:pPr>
            <w:r>
              <w:rPr>
                <w:rFonts w:hint="eastAsia" w:asciiTheme="minorEastAsia" w:hAnsiTheme="minorEastAsia" w:eastAsiaTheme="minorEastAsia"/>
                <w:bCs/>
                <w:color w:val="auto"/>
                <w:sz w:val="21"/>
                <w:szCs w:val="21"/>
                <w:highlight w:val="none"/>
                <w:lang w:eastAsia="zh-CN"/>
              </w:rPr>
              <w:t>投标保证金满足招标文件要求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eastAsia" w:ascii="宋体" w:hAnsi="宋体" w:eastAsia="宋体"/>
                <w:szCs w:val="21"/>
                <w:lang w:eastAsia="zh-CN"/>
              </w:rPr>
            </w:pPr>
            <w:r>
              <w:rPr>
                <w:rFonts w:hint="eastAsia" w:ascii="宋体" w:hAnsi="宋体" w:eastAsia="宋体"/>
                <w:color w:val="auto"/>
                <w:sz w:val="18"/>
                <w:szCs w:val="18"/>
              </w:rPr>
              <w:t>专用附件12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73"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eastAsia" w:ascii="宋体" w:hAnsi="宋体"/>
                <w:color w:val="000000"/>
                <w:sz w:val="21"/>
                <w:szCs w:val="21"/>
                <w:lang w:eastAsia="zh-CN"/>
              </w:rPr>
            </w:pPr>
            <w:r>
              <w:rPr>
                <w:rFonts w:hint="default" w:ascii="宋体" w:hAnsi="宋体"/>
                <w:color w:val="auto"/>
                <w:sz w:val="21"/>
                <w:lang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default" w:ascii="宋体" w:hAnsi="宋体" w:eastAsia="宋体"/>
                <w:color w:val="auto"/>
                <w:sz w:val="21"/>
              </w:rPr>
            </w:pPr>
            <w:r>
              <w:rPr>
                <w:rFonts w:hint="default" w:ascii="宋体" w:hAnsi="宋体" w:eastAsia="宋体"/>
                <w:color w:val="auto"/>
                <w:sz w:val="21"/>
              </w:rPr>
              <w:t>特定资格条件</w:t>
            </w:r>
            <w:r>
              <w:rPr>
                <w:rFonts w:hint="eastAsia" w:ascii="宋体" w:hAnsi="宋体"/>
                <w:color w:val="auto"/>
                <w:sz w:val="21"/>
                <w:lang w:eastAsia="zh-CN"/>
              </w:rPr>
              <w:t>（</w:t>
            </w:r>
            <w:r>
              <w:rPr>
                <w:rFonts w:hint="eastAsia" w:ascii="宋体" w:hAnsi="宋体"/>
                <w:color w:val="auto"/>
                <w:sz w:val="21"/>
                <w:lang w:val="en-US" w:eastAsia="zh-CN"/>
              </w:rPr>
              <w:t>按照文件要求提供</w:t>
            </w:r>
            <w:r>
              <w:rPr>
                <w:rFonts w:hint="eastAsia" w:ascii="宋体" w:hAnsi="宋体"/>
                <w:color w:val="auto"/>
                <w:sz w:val="21"/>
                <w:lang w:eastAsia="zh-CN"/>
              </w:rPr>
              <w:t>）</w:t>
            </w:r>
            <w:r>
              <w:rPr>
                <w:rFonts w:hint="default" w:ascii="宋体" w:hAnsi="宋体" w:eastAsia="宋体"/>
                <w:color w:val="auto"/>
                <w:sz w:val="21"/>
              </w:rPr>
              <w:t xml:space="preserve">： </w:t>
            </w:r>
          </w:p>
          <w:p>
            <w:pPr>
              <w:spacing w:line="240" w:lineRule="exact"/>
              <w:rPr>
                <w:rFonts w:hint="eastAsia" w:asciiTheme="minorEastAsia" w:hAnsiTheme="minorEastAsia" w:eastAsiaTheme="minorEastAsia"/>
                <w:bCs/>
                <w:color w:val="auto"/>
                <w:sz w:val="21"/>
                <w:szCs w:val="21"/>
                <w:highlight w:val="none"/>
                <w:lang w:eastAsia="zh-CN"/>
              </w:rPr>
            </w:pPr>
            <w:r>
              <w:rPr>
                <w:rFonts w:hint="default" w:ascii="宋体" w:hAnsi="宋体" w:eastAsia="宋体"/>
                <w:color w:val="auto"/>
                <w:sz w:val="21"/>
              </w:rPr>
              <w:t>1.投标人须提供《医疗器械经营许可证》或经营备案凭。如生产企业（北京生产厂家在北京地区销售产品）仅提供《医疗器械生产许可证》。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szCs w:val="21"/>
              </w:rPr>
            </w:pPr>
          </w:p>
        </w:tc>
      </w:tr>
    </w:tbl>
    <w:p>
      <w:pPr>
        <w:spacing w:line="540" w:lineRule="exact"/>
        <w:ind w:firstLine="560" w:firstLineChars="200"/>
        <w:outlineLvl w:val="0"/>
        <w:rPr>
          <w:rFonts w:hint="eastAsia" w:ascii="黑体" w:hAnsi="黑体" w:eastAsia="黑体"/>
          <w:sz w:val="28"/>
          <w:szCs w:val="28"/>
        </w:rPr>
      </w:pPr>
    </w:p>
    <w:p>
      <w:pPr>
        <w:spacing w:line="540" w:lineRule="exact"/>
        <w:ind w:firstLine="560" w:firstLineChars="200"/>
        <w:outlineLvl w:val="0"/>
        <w:rPr>
          <w:rFonts w:ascii="黑体" w:hAnsi="黑体" w:eastAsia="黑体"/>
          <w:sz w:val="28"/>
          <w:szCs w:val="28"/>
        </w:rPr>
      </w:pPr>
      <w:r>
        <w:rPr>
          <w:rFonts w:hint="eastAsia" w:ascii="黑体" w:hAnsi="黑体" w:eastAsia="黑体"/>
          <w:sz w:val="28"/>
          <w:szCs w:val="28"/>
        </w:rPr>
        <w:t>三、商务技术文件组成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r>
              <w:rPr>
                <w:rFonts w:hint="eastAsia" w:ascii="黑体" w:hAnsi="黑体" w:eastAsia="黑体" w:cs="黑体"/>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黑体" w:hAnsi="黑体" w:eastAsia="黑体" w:cs="黑体"/>
                <w:b/>
              </w:rPr>
            </w:pPr>
            <w:r>
              <w:rPr>
                <w:rFonts w:hint="eastAsia" w:ascii="黑体" w:hAnsi="黑体" w:eastAsia="黑体" w:cs="黑体"/>
                <w:b/>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b/>
              </w:rPr>
            </w:pPr>
            <w:r>
              <w:rPr>
                <w:rFonts w:hint="eastAsia" w:ascii="宋体" w:hAnsi="宋体"/>
                <w:sz w:val="21"/>
                <w:szCs w:val="21"/>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rPr>
            </w:pPr>
            <w:r>
              <w:rPr>
                <w:rFonts w:hint="eastAsia" w:ascii="黑体" w:hAnsi="黑体" w:eastAsia="黑体" w:cs="黑体"/>
                <w:b/>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cs="Times New Roman"/>
                <w:b/>
                <w:kern w:val="2"/>
                <w:sz w:val="21"/>
                <w:szCs w:val="21"/>
              </w:rPr>
            </w:pPr>
            <w:r>
              <w:rPr>
                <w:rFonts w:hint="eastAsia" w:ascii="宋体" w:hAnsi="宋体" w:eastAsia="宋体"/>
                <w:color w:val="auto"/>
                <w:sz w:val="18"/>
                <w:szCs w:val="18"/>
              </w:rPr>
              <w:t>专用附件13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86"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szCs w:val="21"/>
              </w:rPr>
            </w:pPr>
            <w:r>
              <w:rPr>
                <w:rFonts w:hint="eastAsia"/>
                <w:b/>
                <w:bCs/>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rPr>
              <w:t>投标函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专用附件15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szCs w:val="21"/>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cs="宋体"/>
                <w:sz w:val="21"/>
                <w:szCs w:val="21"/>
                <w:lang w:eastAsia="zh-CN"/>
              </w:rPr>
            </w:pPr>
            <w:r>
              <w:rPr>
                <w:rFonts w:hint="eastAsia" w:ascii="宋体" w:hAnsi="宋体"/>
                <w:sz w:val="21"/>
                <w:szCs w:val="21"/>
                <w:lang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投标供应商财务状况等指标满足招标文件要求（</w:t>
            </w:r>
            <w:r>
              <w:rPr>
                <w:rFonts w:hint="eastAsia" w:ascii="宋体" w:hAnsi="宋体"/>
                <w:szCs w:val="21"/>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4"/>
                <w:szCs w:val="24"/>
                <w:lang w:eastAsia="zh-CN"/>
              </w:rPr>
            </w:pPr>
            <w:r>
              <w:rPr>
                <w:rFonts w:hint="eastAsia" w:ascii="宋体" w:hAnsi="宋体"/>
                <w:sz w:val="21"/>
                <w:szCs w:val="21"/>
                <w:lang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pPr>
            <w:r>
              <w:rPr>
                <w:rFonts w:hint="eastAsia" w:cs="Times New Roman"/>
                <w:sz w:val="21"/>
                <w:szCs w:val="21"/>
                <w:lang w:val="zh-CN"/>
              </w:rPr>
              <w:t>提供税务机构</w:t>
            </w:r>
            <w:r>
              <w:rPr>
                <w:rFonts w:hint="eastAsia" w:cs="Times New Roman"/>
                <w:sz w:val="21"/>
                <w:szCs w:val="21"/>
                <w:lang w:val="en-US" w:eastAsia="zh-CN"/>
              </w:rPr>
              <w:t>2021、</w:t>
            </w:r>
            <w:r>
              <w:rPr>
                <w:rFonts w:hint="eastAsia" w:cs="Times New Roman"/>
                <w:sz w:val="21"/>
                <w:szCs w:val="21"/>
              </w:rPr>
              <w:t>2022、</w:t>
            </w:r>
            <w:r>
              <w:rPr>
                <w:rFonts w:hint="eastAsia" w:cs="Times New Roman"/>
                <w:sz w:val="21"/>
                <w:szCs w:val="21"/>
                <w:lang w:val="zh-CN"/>
              </w:rPr>
              <w:t>202</w:t>
            </w:r>
            <w:r>
              <w:rPr>
                <w:rFonts w:hint="eastAsia" w:cs="Times New Roman"/>
                <w:sz w:val="21"/>
                <w:szCs w:val="21"/>
              </w:rPr>
              <w:t>3</w:t>
            </w:r>
            <w:r>
              <w:rPr>
                <w:rFonts w:hint="eastAsia" w:cs="Times New Roman"/>
                <w:sz w:val="21"/>
                <w:szCs w:val="21"/>
                <w:lang w:val="zh-CN"/>
              </w:rPr>
              <w:t>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sz w:val="21"/>
                <w:szCs w:val="21"/>
              </w:rPr>
            </w:pPr>
            <w:r>
              <w:rPr>
                <w:rFonts w:hint="eastAsia" w:cs="Times New Roman"/>
                <w:sz w:val="21"/>
                <w:szCs w:val="21"/>
                <w:lang w:val="zh-CN"/>
              </w:rPr>
              <w:t>零配件支持报价明细表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hint="default" w:ascii="宋体" w:hAnsi="宋体" w:eastAsia="宋体"/>
                <w:szCs w:val="21"/>
                <w:lang w:val="en-US" w:eastAsia="zh-CN"/>
              </w:rPr>
            </w:pPr>
            <w:r>
              <w:rPr>
                <w:rFonts w:hint="eastAsia" w:ascii="宋体" w:hAnsi="宋体" w:eastAsia="宋体"/>
                <w:color w:val="auto"/>
                <w:sz w:val="18"/>
                <w:szCs w:val="18"/>
              </w:rPr>
              <w:t>专用附件18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sz w:val="21"/>
                <w:szCs w:val="21"/>
              </w:rPr>
            </w:pPr>
            <w:r>
              <w:rPr>
                <w:rFonts w:hint="eastAsia" w:cs="Times New Roman"/>
                <w:sz w:val="21"/>
                <w:szCs w:val="21"/>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sz w:val="21"/>
                <w:szCs w:val="21"/>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b/>
                <w:bCs/>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ascii="宋体" w:hAnsi="宋体"/>
                <w:b/>
                <w:bCs/>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rFonts w:ascii="宋体" w:hAnsi="宋体"/>
                <w:szCs w:val="21"/>
              </w:rPr>
            </w:pPr>
            <w:r>
              <w:rPr>
                <w:rFonts w:hint="eastAsia" w:ascii="宋体" w:hAnsi="宋体" w:eastAsia="宋体"/>
                <w:color w:val="auto"/>
                <w:sz w:val="18"/>
                <w:szCs w:val="18"/>
              </w:rPr>
              <w:t>专用附件20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Cs w:val="21"/>
              </w:rPr>
            </w:pPr>
            <w:r>
              <w:rPr>
                <w:rFonts w:hint="eastAsia"/>
                <w:szCs w:val="21"/>
                <w:lang w:val="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szCs w:val="21"/>
                <w:lang w:eastAsia="zh-CN"/>
              </w:rPr>
            </w:pPr>
            <w:r>
              <w:rPr>
                <w:rFonts w:hint="eastAsia" w:ascii="宋体" w:hAnsi="宋体"/>
                <w:szCs w:val="21"/>
                <w:lang w:val="en-US" w:eastAsia="zh-CN"/>
              </w:rPr>
              <w:t>交货清单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spacing w:beforeLines="0" w:afterLines="0"/>
              <w:jc w:val="center"/>
              <w:rPr>
                <w:sz w:val="21"/>
                <w:szCs w:val="21"/>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ascii="宋体" w:hAnsi="宋体"/>
                <w:sz w:val="21"/>
                <w:szCs w:val="21"/>
                <w:lang w:eastAsia="zh-CN"/>
              </w:rPr>
            </w:pPr>
            <w:r>
              <w:rPr>
                <w:rFonts w:hint="eastAsia" w:ascii="宋体" w:hAnsi="宋体"/>
                <w:sz w:val="21"/>
                <w:szCs w:val="21"/>
                <w:lang w:eastAsia="zh-CN"/>
              </w:rPr>
              <w:t>14</w:t>
            </w:r>
          </w:p>
        </w:tc>
        <w:tc>
          <w:tcPr>
            <w:tcW w:w="7459" w:type="dxa"/>
            <w:vAlign w:val="center"/>
          </w:tcPr>
          <w:p>
            <w:pPr>
              <w:spacing w:line="240" w:lineRule="exact"/>
              <w:rPr>
                <w:rFonts w:hint="default" w:ascii="宋体" w:hAnsi="宋体" w:eastAsia="宋体"/>
                <w:szCs w:val="21"/>
                <w:lang w:val="en-US" w:eastAsia="zh-CN"/>
              </w:rPr>
            </w:pPr>
            <w:r>
              <w:rPr>
                <w:rFonts w:hint="eastAsia" w:ascii="宋体" w:hAnsi="宋体"/>
                <w:szCs w:val="21"/>
                <w:lang w:val="en-US" w:eastAsia="zh-CN"/>
              </w:rPr>
              <w:t>设备配置清单明细</w:t>
            </w:r>
          </w:p>
        </w:tc>
        <w:tc>
          <w:tcPr>
            <w:tcW w:w="1074" w:type="dxa"/>
            <w:vAlign w:val="center"/>
          </w:tcPr>
          <w:p>
            <w:pPr>
              <w:pStyle w:val="38"/>
              <w:jc w:val="center"/>
              <w:rPr>
                <w:rFonts w:hint="eastAsia" w:eastAsia="宋体"/>
                <w:sz w:val="21"/>
                <w:szCs w:val="21"/>
                <w:lang w:val="en-US" w:eastAsia="zh-CN"/>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w:t>
            </w:r>
            <w:r>
              <w:rPr>
                <w:rFonts w:hint="eastAsia"/>
                <w:color w:val="auto"/>
                <w:sz w:val="18"/>
                <w:szCs w:val="18"/>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hint="default" w:ascii="宋体" w:hAnsi="宋体"/>
                <w:sz w:val="21"/>
                <w:szCs w:val="21"/>
                <w:lang w:val="en-US" w:eastAsia="zh-CN"/>
              </w:rPr>
            </w:pPr>
            <w:r>
              <w:rPr>
                <w:rFonts w:hint="eastAsia" w:ascii="宋体" w:hAnsi="宋体"/>
                <w:sz w:val="21"/>
                <w:szCs w:val="21"/>
                <w:lang w:val="en-US" w:eastAsia="zh-CN"/>
              </w:rPr>
              <w:t>15</w:t>
            </w:r>
          </w:p>
        </w:tc>
        <w:tc>
          <w:tcPr>
            <w:tcW w:w="7459" w:type="dxa"/>
            <w:vAlign w:val="center"/>
          </w:tcPr>
          <w:p>
            <w:pPr>
              <w:spacing w:line="240" w:lineRule="exact"/>
              <w:rPr>
                <w:rFonts w:hint="eastAsia" w:ascii="宋体" w:hAnsi="宋体"/>
                <w:szCs w:val="21"/>
                <w:lang w:val="en-US" w:eastAsia="zh-CN"/>
              </w:rPr>
            </w:pPr>
            <w:r>
              <w:rPr>
                <w:rFonts w:hint="eastAsia" w:ascii="宋体" w:hAnsi="宋体"/>
                <w:szCs w:val="21"/>
                <w:lang w:val="en-US" w:eastAsia="zh-CN"/>
              </w:rPr>
              <w:t>易损易耗件清单</w:t>
            </w:r>
          </w:p>
        </w:tc>
        <w:tc>
          <w:tcPr>
            <w:tcW w:w="1074" w:type="dxa"/>
            <w:vAlign w:val="center"/>
          </w:tcPr>
          <w:p>
            <w:pPr>
              <w:pStyle w:val="38"/>
              <w:jc w:val="center"/>
              <w:rPr>
                <w:rFonts w:hint="eastAsia" w:ascii="宋体" w:hAnsi="宋体" w:eastAsia="宋体"/>
                <w:color w:val="auto"/>
                <w:sz w:val="18"/>
                <w:szCs w:val="18"/>
              </w:rPr>
            </w:pPr>
            <w:r>
              <w:rPr>
                <w:rFonts w:hint="eastAsia" w:ascii="宋体" w:hAnsi="宋体" w:eastAsia="宋体"/>
                <w:color w:val="auto"/>
                <w:sz w:val="18"/>
                <w:szCs w:val="18"/>
              </w:rPr>
              <w:t>专用</w:t>
            </w:r>
            <w:r>
              <w:rPr>
                <w:rFonts w:hint="eastAsia" w:ascii="宋体" w:hAnsi="宋体" w:eastAsia="宋体"/>
                <w:color w:val="auto"/>
                <w:sz w:val="18"/>
                <w:szCs w:val="18"/>
                <w:lang w:val="zh-CN"/>
              </w:rPr>
              <w:t>附件</w:t>
            </w:r>
            <w:r>
              <w:rPr>
                <w:rFonts w:hint="eastAsia" w:ascii="宋体" w:hAnsi="宋体" w:eastAsia="宋体"/>
                <w:color w:val="auto"/>
                <w:sz w:val="18"/>
                <w:szCs w:val="18"/>
              </w:rPr>
              <w:t>2</w:t>
            </w:r>
            <w:r>
              <w:rPr>
                <w:rFonts w:hint="eastAsia"/>
                <w:color w:val="auto"/>
                <w:sz w:val="18"/>
                <w:szCs w:val="18"/>
                <w:lang w:val="en-US" w:eastAsia="zh-CN"/>
              </w:rPr>
              <w:t>6</w:t>
            </w:r>
            <w:r>
              <w:rPr>
                <w:rFonts w:hint="eastAsia" w:ascii="宋体" w:hAnsi="宋体"/>
                <w:szCs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vAlign w:val="center"/>
          </w:tcPr>
          <w:p>
            <w:pPr>
              <w:pStyle w:val="137"/>
              <w:spacing w:line="240" w:lineRule="exact"/>
              <w:ind w:left="0" w:firstLine="0"/>
              <w:jc w:val="center"/>
              <w:rPr>
                <w:rFonts w:hint="default" w:ascii="宋体" w:hAnsi="宋体"/>
                <w:sz w:val="21"/>
                <w:szCs w:val="21"/>
                <w:lang w:val="en-US" w:eastAsia="zh-CN"/>
              </w:rPr>
            </w:pPr>
            <w:r>
              <w:rPr>
                <w:rFonts w:hint="eastAsia" w:ascii="宋体" w:hAnsi="宋体"/>
                <w:sz w:val="21"/>
                <w:szCs w:val="21"/>
                <w:lang w:val="en-US" w:eastAsia="zh-CN"/>
              </w:rPr>
              <w:t>16</w:t>
            </w:r>
          </w:p>
        </w:tc>
        <w:tc>
          <w:tcPr>
            <w:tcW w:w="7459" w:type="dxa"/>
            <w:vAlign w:val="center"/>
          </w:tcPr>
          <w:p>
            <w:pPr>
              <w:spacing w:line="240" w:lineRule="exact"/>
              <w:rPr>
                <w:rFonts w:hint="eastAsia" w:ascii="宋体" w:hAnsi="宋体"/>
                <w:szCs w:val="21"/>
                <w:lang w:val="en-US" w:eastAsia="zh-CN"/>
              </w:rPr>
            </w:pPr>
            <w:r>
              <w:rPr>
                <w:rFonts w:hint="eastAsia" w:ascii="宋体" w:hAnsi="宋体"/>
                <w:szCs w:val="21"/>
                <w:lang w:val="en-US" w:eastAsia="zh-CN"/>
              </w:rPr>
              <w:t>技术力量清单及证明材料、技术方案和所投标产品技术支持材料（据情况提供）</w:t>
            </w:r>
          </w:p>
        </w:tc>
        <w:tc>
          <w:tcPr>
            <w:tcW w:w="1074" w:type="dxa"/>
            <w:vAlign w:val="center"/>
          </w:tcPr>
          <w:p>
            <w:pPr>
              <w:pStyle w:val="38"/>
              <w:jc w:val="center"/>
              <w:rPr>
                <w:rFonts w:hint="eastAsia" w:ascii="宋体" w:hAnsi="宋体" w:eastAsia="宋体"/>
                <w:color w:val="auto"/>
                <w:sz w:val="18"/>
                <w:szCs w:val="18"/>
              </w:rPr>
            </w:pPr>
            <w:r>
              <w:rPr>
                <w:rFonts w:hint="eastAsia"/>
                <w:color w:val="auto"/>
                <w:sz w:val="18"/>
                <w:szCs w:val="18"/>
                <w:lang w:val="en-US" w:eastAsia="zh-CN"/>
              </w:rPr>
              <w:t>通</w:t>
            </w:r>
            <w:r>
              <w:rPr>
                <w:rFonts w:hint="eastAsia" w:ascii="宋体" w:hAnsi="宋体" w:eastAsia="宋体"/>
                <w:color w:val="auto"/>
                <w:sz w:val="18"/>
                <w:szCs w:val="18"/>
              </w:rPr>
              <w:t>用</w:t>
            </w:r>
            <w:r>
              <w:rPr>
                <w:rFonts w:hint="eastAsia" w:ascii="宋体" w:hAnsi="宋体" w:eastAsia="宋体"/>
                <w:color w:val="auto"/>
                <w:sz w:val="18"/>
                <w:szCs w:val="18"/>
                <w:lang w:val="zh-CN"/>
              </w:rPr>
              <w:t>附件</w:t>
            </w:r>
            <w:r>
              <w:rPr>
                <w:rFonts w:hint="eastAsia"/>
                <w:color w:val="auto"/>
                <w:sz w:val="18"/>
                <w:szCs w:val="18"/>
                <w:lang w:val="en-US" w:eastAsia="zh-CN"/>
              </w:rPr>
              <w:t>2-10/2-8</w:t>
            </w:r>
            <w:r>
              <w:rPr>
                <w:rFonts w:hint="eastAsia" w:ascii="宋体" w:hAnsi="宋体"/>
                <w:szCs w:val="21"/>
                <w:lang w:val="en-US" w:eastAsia="zh-CN"/>
              </w:rPr>
              <w:t xml:space="preserve"> </w:t>
            </w:r>
          </w:p>
        </w:tc>
      </w:tr>
    </w:tbl>
    <w:p>
      <w:pPr>
        <w:spacing w:beforeLines="250" w:line="480" w:lineRule="auto"/>
        <w:rPr>
          <w:rFonts w:ascii="方正小标宋简体" w:eastAsia="方正小标宋简体"/>
          <w:bCs/>
          <w:sz w:val="48"/>
          <w:szCs w:val="48"/>
        </w:rPr>
      </w:pPr>
    </w:p>
    <w:p>
      <w:pPr>
        <w:pStyle w:val="4"/>
        <w:keepNext w:val="0"/>
        <w:keepLines w:val="0"/>
        <w:adjustRightInd w:val="0"/>
        <w:snapToGrid w:val="0"/>
        <w:spacing w:line="560" w:lineRule="exact"/>
        <w:jc w:val="center"/>
        <w:rPr>
          <w:rFonts w:ascii="宋体" w:hAnsi="宋体" w:cs="宋体"/>
          <w:sz w:val="28"/>
          <w:szCs w:val="28"/>
          <w:u w:val="single"/>
        </w:rPr>
        <w:sectPr>
          <w:headerReference r:id="rId16" w:type="default"/>
          <w:pgSz w:w="11906" w:h="16838"/>
          <w:pgMar w:top="1418" w:right="1134" w:bottom="1418" w:left="1418" w:header="851" w:footer="992" w:gutter="0"/>
          <w:pgNumType w:fmt="decimal"/>
          <w:cols w:space="720" w:num="1"/>
          <w:docGrid w:linePitch="312" w:charSpace="0"/>
        </w:sectPr>
      </w:pPr>
    </w:p>
    <w:p>
      <w:pPr>
        <w:spacing w:beforeLines="250" w:afterLines="0" w:line="480" w:lineRule="auto"/>
        <w:jc w:val="center"/>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7"/>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rPr>
        <w:t>一、价格文件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rPr>
        <w:t>年月日</w:t>
      </w:r>
    </w:p>
    <w:p>
      <w:pPr>
        <w:pStyle w:val="6"/>
        <w:keepNext w:val="0"/>
        <w:keepLines w:val="0"/>
        <w:adjustRightInd w:val="0"/>
        <w:snapToGrid w:val="0"/>
        <w:spacing w:beforeLines="0" w:afterLines="0" w:line="560" w:lineRule="exact"/>
        <w:jc w:val="center"/>
        <w:rPr>
          <w:rFonts w:hint="eastAsia" w:ascii="宋体" w:hAnsi="宋体"/>
          <w:color w:val="auto"/>
          <w:sz w:val="28"/>
          <w:u w:val="single"/>
        </w:rPr>
        <w:sectPr>
          <w:headerReference r:id="rId17" w:type="default"/>
          <w:footerReference r:id="rId18" w:type="default"/>
          <w:pgSz w:w="11906" w:h="16838"/>
          <w:pgMar w:top="1418" w:right="1134" w:bottom="1418" w:left="1418" w:header="851" w:footer="992" w:gutter="0"/>
          <w:lnNumType w:countBy="0" w:distance="360"/>
          <w:pgNumType w:fmt="decimal"/>
          <w:cols w:space="720" w:num="1"/>
          <w:docGrid w:type="lines" w:linePitch="312" w:charSpace="0"/>
        </w:sectPr>
      </w:pPr>
    </w:p>
    <w:p>
      <w:pPr>
        <w:pStyle w:val="6"/>
        <w:spacing w:beforeLines="50" w:afterLines="50"/>
        <w:rPr>
          <w:rFonts w:hint="default"/>
          <w:b w:val="0"/>
          <w:color w:val="auto"/>
          <w:sz w:val="28"/>
        </w:rPr>
      </w:pPr>
      <w:bookmarkStart w:id="265" w:name="_Toc270"/>
      <w:r>
        <w:rPr>
          <w:rFonts w:hint="eastAsia"/>
          <w:b w:val="0"/>
          <w:color w:val="auto"/>
          <w:sz w:val="28"/>
        </w:rPr>
        <w:t>附件</w:t>
      </w:r>
      <w:r>
        <w:rPr>
          <w:rFonts w:hint="default"/>
          <w:b w:val="0"/>
          <w:color w:val="auto"/>
          <w:sz w:val="28"/>
        </w:rPr>
        <w:t xml:space="preserve">1 </w:t>
      </w:r>
      <w:r>
        <w:rPr>
          <w:rFonts w:hint="eastAsia"/>
          <w:b w:val="0"/>
          <w:color w:val="auto"/>
          <w:sz w:val="28"/>
        </w:rPr>
        <w:t>开标一览表</w:t>
      </w:r>
    </w:p>
    <w:p>
      <w:pPr>
        <w:spacing w:before="120" w:beforeLines="50" w:after="120" w:afterLines="50" w:line="560" w:lineRule="exact"/>
        <w:jc w:val="center"/>
        <w:rPr>
          <w:rFonts w:hint="eastAsia" w:ascii="黑体" w:hAnsi="黑体" w:eastAsia="黑体" w:cs="黑体"/>
          <w:b w:val="0"/>
          <w:bCs/>
          <w:color w:val="auto"/>
          <w:sz w:val="36"/>
          <w:szCs w:val="36"/>
          <w:highlight w:val="none"/>
          <w:lang w:val="zh-CN" w:eastAsia="zh-CN"/>
        </w:rPr>
      </w:pPr>
      <w:r>
        <w:rPr>
          <w:rFonts w:hint="eastAsia" w:ascii="黑体" w:hAnsi="黑体" w:eastAsia="黑体" w:cs="黑体"/>
          <w:b w:val="0"/>
          <w:bCs/>
          <w:color w:val="auto"/>
          <w:sz w:val="36"/>
          <w:szCs w:val="36"/>
          <w:highlight w:val="none"/>
          <w:lang w:val="zh-CN" w:eastAsia="zh-CN"/>
        </w:rPr>
        <w:t>开标一览表（物资类）</w:t>
      </w:r>
    </w:p>
    <w:p>
      <w:pPr>
        <w:rPr>
          <w:rFonts w:eastAsia="宋体"/>
          <w:sz w:val="28"/>
          <w:szCs w:val="36"/>
          <w:highlight w:val="none"/>
          <w:u w:val="single"/>
        </w:rPr>
      </w:pPr>
      <w:r>
        <w:rPr>
          <w:rFonts w:hint="eastAsia" w:eastAsia="宋体"/>
          <w:sz w:val="28"/>
          <w:szCs w:val="36"/>
          <w:highlight w:val="none"/>
        </w:rPr>
        <w:t>项目名称：</w:t>
      </w:r>
      <w:r>
        <w:rPr>
          <w:rFonts w:hint="eastAsia" w:eastAsia="宋体"/>
          <w:sz w:val="28"/>
          <w:szCs w:val="36"/>
          <w:highlight w:val="none"/>
          <w:u w:val="single"/>
        </w:rPr>
        <w:t xml:space="preserve">                     </w:t>
      </w:r>
      <w:r>
        <w:rPr>
          <w:rFonts w:hint="eastAsia" w:eastAsia="宋体"/>
          <w:sz w:val="28"/>
          <w:szCs w:val="36"/>
          <w:highlight w:val="none"/>
        </w:rPr>
        <w:t xml:space="preserve">                          </w:t>
      </w:r>
      <w:r>
        <w:rPr>
          <w:rFonts w:hint="eastAsia" w:eastAsia="宋体"/>
          <w:sz w:val="28"/>
          <w:szCs w:val="36"/>
          <w:highlight w:val="none"/>
          <w:lang w:val="en-US" w:eastAsia="zh-CN"/>
        </w:rPr>
        <w:t xml:space="preserve">       </w:t>
      </w:r>
      <w:r>
        <w:rPr>
          <w:rFonts w:hint="eastAsia" w:eastAsia="宋体"/>
          <w:sz w:val="28"/>
          <w:szCs w:val="36"/>
          <w:highlight w:val="none"/>
        </w:rPr>
        <w:t>项目编号：</w:t>
      </w:r>
      <w:r>
        <w:rPr>
          <w:rFonts w:hint="eastAsia" w:eastAsia="宋体"/>
          <w:sz w:val="28"/>
          <w:szCs w:val="36"/>
          <w:highlight w:val="none"/>
          <w:u w:val="single"/>
        </w:rPr>
        <w:t xml:space="preserve">                     </w:t>
      </w:r>
    </w:p>
    <w:tbl>
      <w:tblPr>
        <w:tblStyle w:val="42"/>
        <w:tblW w:w="14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2751"/>
        <w:gridCol w:w="1560"/>
        <w:gridCol w:w="1560"/>
        <w:gridCol w:w="1560"/>
        <w:gridCol w:w="1560"/>
        <w:gridCol w:w="1482"/>
        <w:gridCol w:w="1557"/>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序号</w:t>
            </w:r>
          </w:p>
        </w:tc>
        <w:tc>
          <w:tcPr>
            <w:tcW w:w="2751" w:type="dxa"/>
            <w:vAlign w:val="center"/>
          </w:tcPr>
          <w:p>
            <w:pPr>
              <w:jc w:val="center"/>
              <w:rPr>
                <w:rFonts w:eastAsia="宋体"/>
                <w:b/>
                <w:sz w:val="24"/>
                <w:szCs w:val="24"/>
                <w:highlight w:val="none"/>
              </w:rPr>
            </w:pPr>
            <w:r>
              <w:rPr>
                <w:rFonts w:hint="eastAsia" w:eastAsia="宋体"/>
                <w:b/>
                <w:sz w:val="24"/>
                <w:szCs w:val="24"/>
                <w:highlight w:val="none"/>
              </w:rPr>
              <w:t>投标报价（元）</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货物名称</w:t>
            </w:r>
          </w:p>
        </w:tc>
        <w:tc>
          <w:tcPr>
            <w:tcW w:w="1560" w:type="dxa"/>
            <w:vAlign w:val="center"/>
          </w:tcPr>
          <w:p>
            <w:pPr>
              <w:jc w:val="center"/>
              <w:rPr>
                <w:rFonts w:hint="eastAsia" w:eastAsia="宋体"/>
                <w:b/>
                <w:sz w:val="24"/>
                <w:szCs w:val="24"/>
                <w:highlight w:val="none"/>
                <w:lang w:eastAsia="zh-CN"/>
              </w:rPr>
            </w:pPr>
            <w:r>
              <w:rPr>
                <w:rFonts w:hint="eastAsia"/>
                <w:b/>
                <w:sz w:val="24"/>
                <w:szCs w:val="24"/>
                <w:highlight w:val="none"/>
                <w:lang w:val="en-US" w:eastAsia="zh-CN"/>
              </w:rPr>
              <w:t>生产厂家</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rPr>
              <w:t>规格型号</w:t>
            </w:r>
          </w:p>
        </w:tc>
        <w:tc>
          <w:tcPr>
            <w:tcW w:w="1560" w:type="dxa"/>
            <w:vAlign w:val="center"/>
          </w:tcPr>
          <w:p>
            <w:pPr>
              <w:jc w:val="center"/>
              <w:rPr>
                <w:rFonts w:hint="eastAsia" w:eastAsia="宋体"/>
                <w:b/>
                <w:sz w:val="24"/>
                <w:szCs w:val="24"/>
                <w:highlight w:val="none"/>
                <w:lang w:eastAsia="zh-CN"/>
              </w:rPr>
            </w:pPr>
            <w:r>
              <w:rPr>
                <w:rFonts w:hint="eastAsia" w:eastAsia="宋体"/>
                <w:b/>
                <w:sz w:val="24"/>
                <w:szCs w:val="24"/>
                <w:highlight w:val="none"/>
                <w:lang w:eastAsia="zh-CN"/>
              </w:rPr>
              <w:t>交货时间</w:t>
            </w:r>
          </w:p>
        </w:tc>
        <w:tc>
          <w:tcPr>
            <w:tcW w:w="1482" w:type="dxa"/>
            <w:vAlign w:val="center"/>
          </w:tcPr>
          <w:p>
            <w:pPr>
              <w:jc w:val="center"/>
              <w:rPr>
                <w:rFonts w:hint="default" w:eastAsia="宋体"/>
                <w:b/>
                <w:sz w:val="24"/>
                <w:szCs w:val="24"/>
                <w:highlight w:val="none"/>
                <w:lang w:val="en-US" w:eastAsia="zh-CN"/>
              </w:rPr>
            </w:pPr>
            <w:r>
              <w:rPr>
                <w:rFonts w:hint="default" w:eastAsia="宋体"/>
                <w:b/>
                <w:sz w:val="24"/>
                <w:szCs w:val="24"/>
                <w:highlight w:val="none"/>
                <w:lang w:val="en-US" w:eastAsia="zh-CN"/>
              </w:rPr>
              <w:t>保修年限</w:t>
            </w:r>
          </w:p>
        </w:tc>
        <w:tc>
          <w:tcPr>
            <w:tcW w:w="1557" w:type="dxa"/>
            <w:vAlign w:val="center"/>
          </w:tcPr>
          <w:p>
            <w:pPr>
              <w:jc w:val="center"/>
              <w:rPr>
                <w:rFonts w:hint="eastAsia" w:eastAsia="宋体"/>
                <w:b/>
                <w:sz w:val="24"/>
                <w:szCs w:val="24"/>
                <w:highlight w:val="none"/>
                <w:lang w:val="en-US" w:eastAsia="zh-CN"/>
              </w:rPr>
            </w:pPr>
            <w:r>
              <w:rPr>
                <w:rFonts w:hint="eastAsia"/>
                <w:b/>
                <w:sz w:val="24"/>
                <w:szCs w:val="24"/>
                <w:highlight w:val="none"/>
                <w:lang w:val="en-US" w:eastAsia="zh-CN"/>
              </w:rPr>
              <w:t>投标保证金有无提交</w:t>
            </w:r>
          </w:p>
        </w:tc>
        <w:tc>
          <w:tcPr>
            <w:tcW w:w="1557" w:type="dxa"/>
            <w:vAlign w:val="center"/>
          </w:tcPr>
          <w:p>
            <w:pPr>
              <w:jc w:val="center"/>
              <w:rPr>
                <w:rFonts w:eastAsia="宋体"/>
                <w:b/>
                <w:sz w:val="24"/>
                <w:szCs w:val="24"/>
                <w:highlight w:val="none"/>
              </w:rPr>
            </w:pPr>
            <w:r>
              <w:rPr>
                <w:rFonts w:hint="eastAsia" w:eastAsia="宋体"/>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2" w:hRule="atLeast"/>
        </w:trPr>
        <w:tc>
          <w:tcPr>
            <w:tcW w:w="582" w:type="dxa"/>
            <w:vAlign w:val="center"/>
          </w:tcPr>
          <w:p>
            <w:pPr>
              <w:jc w:val="center"/>
              <w:rPr>
                <w:rFonts w:eastAsia="宋体"/>
                <w:b/>
                <w:sz w:val="24"/>
                <w:szCs w:val="24"/>
                <w:highlight w:val="none"/>
              </w:rPr>
            </w:pPr>
            <w:r>
              <w:rPr>
                <w:rFonts w:hint="eastAsia" w:eastAsia="宋体"/>
                <w:b/>
                <w:sz w:val="24"/>
                <w:szCs w:val="24"/>
                <w:highlight w:val="none"/>
              </w:rPr>
              <w:t>1</w:t>
            </w:r>
          </w:p>
        </w:tc>
        <w:tc>
          <w:tcPr>
            <w:tcW w:w="2751" w:type="dxa"/>
            <w:vAlign w:val="center"/>
          </w:tcPr>
          <w:p>
            <w:pPr>
              <w:rPr>
                <w:rFonts w:eastAsia="宋体"/>
                <w:b/>
                <w:sz w:val="24"/>
                <w:szCs w:val="24"/>
                <w:highlight w:val="none"/>
                <w:u w:val="single"/>
              </w:rPr>
            </w:pPr>
            <w:r>
              <w:rPr>
                <w:rFonts w:eastAsia="宋体"/>
                <w:b/>
                <w:sz w:val="24"/>
                <w:szCs w:val="24"/>
                <w:highlight w:val="none"/>
              </w:rPr>
              <w:t>大写</w:t>
            </w:r>
            <w:r>
              <w:rPr>
                <w:rFonts w:hint="eastAsia" w:eastAsia="宋体"/>
                <w:b/>
                <w:sz w:val="24"/>
                <w:szCs w:val="24"/>
                <w:highlight w:val="none"/>
              </w:rPr>
              <w:t>：</w:t>
            </w:r>
            <w:r>
              <w:rPr>
                <w:rFonts w:hint="eastAsia" w:eastAsia="宋体"/>
                <w:b/>
                <w:sz w:val="24"/>
                <w:szCs w:val="24"/>
                <w:highlight w:val="none"/>
                <w:u w:val="single"/>
              </w:rPr>
              <w:t xml:space="preserve">                      </w:t>
            </w:r>
          </w:p>
          <w:p>
            <w:pPr>
              <w:rPr>
                <w:rFonts w:eastAsia="宋体"/>
                <w:b/>
                <w:sz w:val="24"/>
                <w:szCs w:val="24"/>
                <w:highlight w:val="none"/>
              </w:rPr>
            </w:pPr>
          </w:p>
          <w:p>
            <w:pPr>
              <w:rPr>
                <w:rFonts w:eastAsia="宋体"/>
                <w:sz w:val="24"/>
                <w:szCs w:val="32"/>
                <w:highlight w:val="none"/>
                <w:u w:val="single"/>
              </w:rPr>
            </w:pPr>
            <w:r>
              <w:rPr>
                <w:rFonts w:eastAsia="宋体"/>
                <w:b/>
                <w:sz w:val="24"/>
                <w:szCs w:val="24"/>
                <w:highlight w:val="none"/>
              </w:rPr>
              <w:t>小写：</w:t>
            </w:r>
            <w:r>
              <w:rPr>
                <w:rFonts w:hint="eastAsia" w:eastAsia="宋体"/>
                <w:b/>
                <w:sz w:val="24"/>
                <w:szCs w:val="24"/>
                <w:highlight w:val="none"/>
                <w:u w:val="single"/>
              </w:rPr>
              <w:t xml:space="preserve">                      </w:t>
            </w: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560" w:type="dxa"/>
            <w:vAlign w:val="center"/>
          </w:tcPr>
          <w:p>
            <w:pPr>
              <w:rPr>
                <w:rFonts w:eastAsia="宋体"/>
                <w:b/>
                <w:sz w:val="24"/>
                <w:szCs w:val="24"/>
                <w:highlight w:val="none"/>
              </w:rPr>
            </w:pPr>
          </w:p>
        </w:tc>
        <w:tc>
          <w:tcPr>
            <w:tcW w:w="1482"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c>
          <w:tcPr>
            <w:tcW w:w="1557" w:type="dxa"/>
            <w:vAlign w:val="center"/>
          </w:tcPr>
          <w:p>
            <w:pPr>
              <w:rPr>
                <w:rFonts w:eastAsia="宋体"/>
                <w:b/>
                <w:sz w:val="24"/>
                <w:szCs w:val="24"/>
                <w:highlight w:val="none"/>
              </w:rPr>
            </w:pPr>
          </w:p>
        </w:tc>
      </w:tr>
    </w:tbl>
    <w:p>
      <w:pPr>
        <w:spacing w:beforeLines="0" w:afterLines="0"/>
        <w:rPr>
          <w:rFonts w:hint="eastAsia"/>
          <w:color w:val="auto"/>
          <w:sz w:val="24"/>
        </w:rPr>
      </w:pPr>
    </w:p>
    <w:p>
      <w:pPr>
        <w:spacing w:beforeLines="0" w:afterLines="0"/>
        <w:rPr>
          <w:rFonts w:hint="eastAsia"/>
          <w:color w:val="auto"/>
          <w:sz w:val="24"/>
        </w:rPr>
      </w:pPr>
      <w:r>
        <w:rPr>
          <w:rFonts w:hint="eastAsia" w:eastAsia="宋体"/>
          <w:color w:val="auto"/>
          <w:sz w:val="24"/>
        </w:rPr>
        <w:t>说明：</w:t>
      </w:r>
      <w:r>
        <w:rPr>
          <w:rFonts w:hint="eastAsia"/>
          <w:color w:val="auto"/>
          <w:sz w:val="24"/>
        </w:rPr>
        <w:t>1</w:t>
      </w:r>
      <w:r>
        <w:rPr>
          <w:rFonts w:hint="eastAsia" w:eastAsia="宋体"/>
          <w:color w:val="auto"/>
          <w:sz w:val="24"/>
        </w:rPr>
        <w:t>.此表封面上注明“价格文件、项目编号、项目名称、投标人名称”。</w:t>
      </w:r>
    </w:p>
    <w:p>
      <w:pPr>
        <w:spacing w:beforeLines="0" w:afterLines="0"/>
        <w:ind w:firstLine="720" w:firstLineChars="300"/>
        <w:rPr>
          <w:rFonts w:hint="eastAsia"/>
          <w:color w:val="auto"/>
          <w:sz w:val="24"/>
        </w:rPr>
      </w:pPr>
      <w:r>
        <w:rPr>
          <w:rFonts w:hint="eastAsia" w:eastAsia="宋体"/>
          <w:color w:val="auto"/>
          <w:sz w:val="24"/>
        </w:rPr>
        <w:t>2.如因投标人填写有误，导致无法唱标，责任由投标人自负。</w:t>
      </w:r>
    </w:p>
    <w:p>
      <w:pPr>
        <w:spacing w:beforeLines="0" w:afterLines="0"/>
        <w:ind w:firstLine="720" w:firstLineChars="300"/>
        <w:rPr>
          <w:rFonts w:hint="eastAsia"/>
          <w:color w:val="auto"/>
          <w:sz w:val="24"/>
        </w:rPr>
      </w:pPr>
      <w:r>
        <w:rPr>
          <w:rFonts w:hint="eastAsia" w:eastAsia="宋体"/>
          <w:color w:val="auto"/>
          <w:sz w:val="24"/>
        </w:rPr>
        <w:t>3.投标报价应包括采购文件所确定的招标范围的全部内容。</w:t>
      </w:r>
    </w:p>
    <w:p>
      <w:pPr>
        <w:spacing w:beforeLines="0" w:afterLines="0"/>
        <w:ind w:firstLine="720" w:firstLineChars="300"/>
        <w:rPr>
          <w:rFonts w:hint="eastAsia" w:eastAsia="宋体"/>
          <w:color w:val="auto"/>
          <w:sz w:val="21"/>
        </w:rPr>
      </w:pPr>
      <w:r>
        <w:rPr>
          <w:rFonts w:hint="eastAsia" w:eastAsia="宋体"/>
          <w:color w:val="auto"/>
          <w:sz w:val="24"/>
        </w:rPr>
        <w:t>4.开标一览表格式不得自行改动</w:t>
      </w:r>
      <w:r>
        <w:rPr>
          <w:rFonts w:hint="eastAsia" w:eastAsia="宋体"/>
          <w:color w:val="auto"/>
          <w:sz w:val="24"/>
          <w:lang w:eastAsia="zh-CN"/>
        </w:rPr>
        <w:t>，</w:t>
      </w:r>
      <w:r>
        <w:rPr>
          <w:rFonts w:hint="eastAsia" w:eastAsia="宋体"/>
          <w:color w:val="auto"/>
          <w:sz w:val="24"/>
        </w:rPr>
        <w:t>不得填报选择性报价方案</w:t>
      </w:r>
      <w:r>
        <w:rPr>
          <w:rFonts w:hint="eastAsia" w:eastAsia="宋体"/>
          <w:color w:val="auto"/>
          <w:sz w:val="24"/>
          <w:lang w:eastAsia="zh-CN"/>
        </w:rPr>
        <w:t>，不得缺项多项，否则按无效投标处理</w:t>
      </w:r>
      <w:r>
        <w:rPr>
          <w:rFonts w:hint="eastAsia" w:eastAsia="宋体"/>
          <w:color w:val="auto"/>
          <w:sz w:val="24"/>
        </w:rPr>
        <w:t>。</w:t>
      </w:r>
    </w:p>
    <w:p>
      <w:pPr>
        <w:spacing w:beforeLines="0" w:afterLines="0" w:line="360" w:lineRule="auto"/>
        <w:rPr>
          <w:rFonts w:hint="eastAsia" w:ascii="宋体" w:hAnsi="宋体" w:eastAsia="宋体"/>
          <w:color w:val="auto"/>
          <w:sz w:val="28"/>
        </w:rPr>
      </w:pPr>
      <w:r>
        <w:rPr>
          <w:rFonts w:hint="eastAsia" w:ascii="宋体" w:hAnsi="宋体" w:eastAsia="宋体"/>
          <w:color w:val="auto"/>
          <w:sz w:val="28"/>
        </w:rPr>
        <w:t>投标供应商全称：（盖章）                          法定代表人（签字或盖章）或授权代表（签字）</w:t>
      </w:r>
    </w:p>
    <w:p>
      <w:pPr>
        <w:spacing w:beforeLines="0" w:afterLines="0"/>
        <w:rPr>
          <w:rFonts w:hint="eastAsia" w:ascii="宋体" w:hAnsi="宋体" w:eastAsia="宋体"/>
          <w:color w:val="auto"/>
          <w:sz w:val="28"/>
        </w:rPr>
      </w:pP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r>
        <w:rPr>
          <w:rFonts w:hint="eastAsia" w:ascii="宋体" w:hAnsi="宋体" w:eastAsia="宋体"/>
          <w:color w:val="auto"/>
          <w:sz w:val="28"/>
        </w:rPr>
        <w:br w:type="page"/>
      </w:r>
    </w:p>
    <w:bookmarkEnd w:id="265"/>
    <w:p>
      <w:pPr>
        <w:keepNext/>
        <w:keepLines/>
        <w:widowControl w:val="0"/>
        <w:spacing w:beforeLines="50" w:afterLines="50" w:line="560" w:lineRule="exact"/>
        <w:jc w:val="both"/>
        <w:outlineLvl w:val="3"/>
        <w:rPr>
          <w:rFonts w:hint="eastAsia" w:ascii="Arial" w:hAnsi="Arial" w:eastAsia="黑体" w:cs="Times New Roman"/>
          <w:b w:val="0"/>
          <w:bCs/>
          <w:color w:val="auto"/>
          <w:kern w:val="2"/>
          <w:sz w:val="28"/>
          <w:szCs w:val="28"/>
          <w:lang w:val="en-US" w:eastAsia="zh-CN" w:bidi="ar-SA"/>
        </w:rPr>
      </w:pPr>
      <w:r>
        <w:rPr>
          <w:rFonts w:hint="eastAsia" w:ascii="Arial" w:hAnsi="Arial" w:eastAsia="黑体" w:cs="Times New Roman"/>
          <w:b w:val="0"/>
          <w:bCs/>
          <w:color w:val="auto"/>
          <w:kern w:val="2"/>
          <w:sz w:val="28"/>
          <w:szCs w:val="28"/>
          <w:lang w:val="en-US" w:eastAsia="zh-CN" w:bidi="ar-SA"/>
        </w:rPr>
        <w:t>附件2 价格构成表</w:t>
      </w:r>
    </w:p>
    <w:p>
      <w:pPr>
        <w:shd w:val="clear"/>
        <w:spacing w:beforeLines="0" w:after="240" w:afterLines="100"/>
        <w:jc w:val="center"/>
        <w:rPr>
          <w:rFonts w:hint="eastAsia" w:eastAsia="方正小标宋简体"/>
          <w:sz w:val="44"/>
          <w:highlight w:val="none"/>
        </w:rPr>
      </w:pPr>
      <w:bookmarkStart w:id="266"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66"/>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主机100M</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如XX设备</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配套</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Times New Roman" w:eastAsia="宋体"/>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Times New Roman" w:eastAsia="宋体"/>
                <w:sz w:val="21"/>
                <w:highlight w:val="none"/>
                <w:lang w:val="en-US" w:eastAsia="zh-CN"/>
              </w:rPr>
              <w:t>.......</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eastAsia="宋体"/>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eastAsia="宋体"/>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以上为示例，各投标供应商按要求填报，注意事项如下：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1.投标供应商根据《第六章采购项目商务和技术要求》对所投产品配置等要求进行详细报价；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2.投标供应商价格构成表中总价与开标一览表中总价须一致，</w:t>
      </w:r>
      <w:r>
        <w:rPr>
          <w:rFonts w:hint="eastAsia" w:ascii="黑体" w:hAnsi="黑体" w:eastAsia="黑体" w:cs="黑体"/>
          <w:bCs/>
          <w:color w:val="auto"/>
          <w:szCs w:val="21"/>
          <w:highlight w:val="none"/>
          <w:lang w:eastAsia="zh-CN"/>
        </w:rPr>
        <w:t>如若不一致，以开标</w:t>
      </w:r>
      <w:r>
        <w:rPr>
          <w:rFonts w:hint="eastAsia" w:hAnsi="黑体" w:cs="黑体"/>
          <w:bCs/>
          <w:color w:val="auto"/>
          <w:szCs w:val="21"/>
          <w:highlight w:val="none"/>
          <w:lang w:eastAsia="zh-CN"/>
        </w:rPr>
        <w:t>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3.报价包含设备本身价格、包装费用、运输费用、装卸费用、安装调试费用、质保费用、售后服务费用以及各种税费、管理费、利润、其他费用等全部费用；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spacing w:beforeLines="0" w:afterLines="0"/>
        <w:rPr>
          <w:rFonts w:hint="eastAsia" w:hAnsi="黑体"/>
          <w:color w:val="auto"/>
          <w:sz w:val="21"/>
        </w:rPr>
      </w:pPr>
    </w:p>
    <w:p>
      <w:pPr>
        <w:spacing w:beforeLines="0" w:afterLines="0"/>
        <w:ind w:firstLine="560" w:firstLineChars="200"/>
        <w:rPr>
          <w:rFonts w:hint="eastAsia" w:ascii="宋体" w:hAnsi="宋体" w:eastAsia="宋体"/>
          <w:color w:val="auto"/>
          <w:sz w:val="28"/>
        </w:rPr>
      </w:pPr>
      <w:r>
        <w:rPr>
          <w:rFonts w:hint="eastAsia" w:ascii="宋体" w:hAnsi="宋体" w:eastAsia="宋体"/>
          <w:color w:val="auto"/>
          <w:sz w:val="28"/>
        </w:rPr>
        <w:t>供应商全称：（盖章）                                 法定代表人（签字或盖章）或授权代表（签字）</w:t>
      </w:r>
    </w:p>
    <w:p>
      <w:pPr>
        <w:spacing w:beforeLines="0" w:afterLines="0"/>
        <w:rPr>
          <w:rFonts w:hint="eastAsia" w:ascii="宋体" w:hAnsi="宋体" w:eastAsia="宋体"/>
          <w:color w:val="auto"/>
          <w:sz w:val="28"/>
        </w:rPr>
      </w:pPr>
      <w:r>
        <w:rPr>
          <w:rFonts w:hint="eastAsia" w:ascii="宋体" w:hAnsi="宋体" w:eastAsia="宋体"/>
          <w:color w:val="auto"/>
          <w:sz w:val="28"/>
        </w:rPr>
        <w:t xml:space="preserve">                                                           </w:t>
      </w:r>
      <w:r>
        <w:rPr>
          <w:rFonts w:hint="eastAsia" w:ascii="宋体" w:hAnsi="宋体"/>
          <w:color w:val="auto"/>
          <w:sz w:val="28"/>
          <w:lang w:val="en-US" w:eastAsia="zh-CN"/>
        </w:rPr>
        <w:t xml:space="preserve">                         </w:t>
      </w: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pStyle w:val="4"/>
        <w:keepNext w:val="0"/>
        <w:keepLines w:val="0"/>
        <w:adjustRightInd w:val="0"/>
        <w:snapToGrid w:val="0"/>
        <w:spacing w:line="560" w:lineRule="exact"/>
        <w:jc w:val="center"/>
        <w:outlineLvl w:val="9"/>
        <w:rPr>
          <w:rFonts w:hint="default" w:ascii="宋体" w:hAnsi="宋体"/>
          <w:color w:val="auto"/>
          <w:sz w:val="28"/>
          <w:u w:val="single"/>
        </w:rPr>
        <w:sectPr>
          <w:pgSz w:w="16838" w:h="11906" w:orient="landscape"/>
          <w:pgMar w:top="1418" w:right="1418" w:bottom="1134" w:left="1418" w:header="851" w:footer="992" w:gutter="0"/>
          <w:lnNumType w:countBy="0" w:distance="360"/>
          <w:pgNumType w:fmt="decimal"/>
          <w:cols w:space="720" w:num="1"/>
          <w:docGrid w:linePitch="312" w:charSpace="0"/>
        </w:sectPr>
      </w:pPr>
      <w:r>
        <w:rPr>
          <w:rFonts w:hint="eastAsia" w:ascii="宋体" w:hAnsi="宋体"/>
          <w:color w:val="auto"/>
          <w:sz w:val="28"/>
          <w:u w:val="single"/>
        </w:rPr>
        <w:br w:type="page"/>
      </w:r>
    </w:p>
    <w:p>
      <w:pPr>
        <w:rPr>
          <w:rFonts w:hint="eastAsia" w:ascii="黑体" w:hAnsi="黑体" w:eastAsia="黑体"/>
          <w:color w:val="000000"/>
          <w:sz w:val="28"/>
          <w:lang w:val="en-US" w:eastAsia="zh-CN"/>
        </w:rPr>
      </w:pPr>
      <w:r>
        <w:rPr>
          <w:rFonts w:hint="eastAsia" w:ascii="黑体" w:hAnsi="黑体" w:eastAsia="黑体"/>
          <w:color w:val="000000"/>
          <w:sz w:val="28"/>
        </w:rPr>
        <w:t>附件</w:t>
      </w:r>
      <w:r>
        <w:rPr>
          <w:rFonts w:hint="eastAsia" w:ascii="黑体" w:hAnsi="黑体" w:eastAsia="黑体"/>
          <w:color w:val="000000"/>
          <w:sz w:val="28"/>
          <w:lang w:val="en-US" w:eastAsia="zh-CN"/>
        </w:rPr>
        <w:t xml:space="preserve">3 </w:t>
      </w:r>
      <w:r>
        <w:rPr>
          <w:rFonts w:hint="eastAsia" w:ascii="Arial" w:hAnsi="Arial" w:eastAsia="黑体" w:cs="Times New Roman"/>
          <w:b w:val="0"/>
          <w:bCs/>
          <w:color w:val="auto"/>
          <w:kern w:val="2"/>
          <w:sz w:val="28"/>
          <w:szCs w:val="28"/>
          <w:lang w:val="en-US" w:eastAsia="zh-CN" w:bidi="ar-SA"/>
        </w:rPr>
        <w:t>耗材清单及价格一览表</w:t>
      </w:r>
    </w:p>
    <w:p>
      <w:pPr>
        <w:spacing w:line="520" w:lineRule="exact"/>
        <w:jc w:val="center"/>
        <w:rPr>
          <w:rFonts w:eastAsia="方正小标宋简体"/>
          <w:sz w:val="48"/>
          <w:szCs w:val="28"/>
        </w:rPr>
      </w:pPr>
      <w:r>
        <w:rPr>
          <w:rFonts w:hint="eastAsia" w:eastAsia="方正小标宋简体"/>
          <w:sz w:val="48"/>
          <w:szCs w:val="28"/>
        </w:rPr>
        <w:t>耗材清单及价格构成表（</w:t>
      </w:r>
      <w:r>
        <w:rPr>
          <w:rFonts w:hint="eastAsia" w:eastAsia="方正小标宋简体"/>
          <w:color w:val="FF0000"/>
          <w:sz w:val="48"/>
          <w:szCs w:val="28"/>
        </w:rPr>
        <w:t>参与</w:t>
      </w:r>
      <w:r>
        <w:rPr>
          <w:rFonts w:hint="eastAsia" w:eastAsia="方正小标宋简体"/>
          <w:sz w:val="48"/>
          <w:szCs w:val="28"/>
        </w:rPr>
        <w:t>评分）</w:t>
      </w:r>
    </w:p>
    <w:p>
      <w:pPr>
        <w:rPr>
          <w:rFonts w:ascii="仿宋_GB2312" w:hAnsi="仿宋_GB2312" w:eastAsia="仿宋_GB2312"/>
          <w:sz w:val="28"/>
        </w:rPr>
      </w:pPr>
      <w:r>
        <w:rPr>
          <w:rFonts w:hint="eastAsia" w:ascii="黑体" w:hAnsi="黑体" w:eastAsia="黑体"/>
          <w:sz w:val="20"/>
        </w:rPr>
        <w:t xml:space="preserve">项目名称：                                                                                        </w:t>
      </w:r>
      <w:r>
        <w:rPr>
          <w:rFonts w:hint="eastAsia" w:ascii="黑体" w:hAnsi="黑体" w:eastAsia="黑体"/>
          <w:sz w:val="20"/>
          <w:lang w:val="en-US" w:eastAsia="zh-CN"/>
        </w:rPr>
        <w:t xml:space="preserve">        </w:t>
      </w:r>
      <w:r>
        <w:rPr>
          <w:rFonts w:hint="eastAsia" w:ascii="黑体" w:hAnsi="黑体" w:eastAsia="黑体"/>
          <w:sz w:val="20"/>
        </w:rPr>
        <w:t>项目编号：</w:t>
      </w:r>
    </w:p>
    <w:tbl>
      <w:tblPr>
        <w:tblStyle w:val="42"/>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62"/>
        <w:gridCol w:w="20"/>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耗材（试剂）名称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规格型号</w:t>
            </w:r>
          </w:p>
          <w:p>
            <w:pPr>
              <w:pStyle w:val="2"/>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(全部）</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单价</w:t>
            </w:r>
          </w:p>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eastAsia="zh-CN"/>
              </w:rPr>
              <w:t>单</w:t>
            </w:r>
            <w:r>
              <w:rPr>
                <w:rFonts w:hint="eastAsia" w:asciiTheme="minorEastAsia" w:hAnsiTheme="minorEastAsia" w:eastAsiaTheme="minorEastAsia" w:cstheme="minorEastAsia"/>
                <w:b/>
                <w:bCs/>
                <w:sz w:val="22"/>
                <w:szCs w:val="22"/>
              </w:rPr>
              <w:t>台</w:t>
            </w:r>
            <w:r>
              <w:rPr>
                <w:rFonts w:hint="eastAsia" w:asciiTheme="minorEastAsia" w:hAnsiTheme="minorEastAsia" w:eastAsiaTheme="minorEastAsia" w:cstheme="minorEastAsia"/>
                <w:b/>
                <w:bCs/>
                <w:sz w:val="22"/>
                <w:szCs w:val="22"/>
                <w:lang w:val="en-US" w:eastAsia="zh-CN"/>
              </w:rPr>
              <w:t>2</w:t>
            </w:r>
            <w:r>
              <w:rPr>
                <w:rFonts w:hint="eastAsia" w:asciiTheme="minorEastAsia" w:hAnsiTheme="minorEastAsia" w:eastAsiaTheme="minorEastAsia" w:cstheme="minorEastAsia"/>
                <w:b/>
                <w:bCs/>
                <w:sz w:val="22"/>
                <w:szCs w:val="22"/>
              </w:rPr>
              <w:t>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总价（元）</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注册证A</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规格型号1</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restart"/>
            <w:tcBorders>
              <w:top w:val="single" w:color="auto" w:sz="4" w:space="0"/>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restart"/>
            <w:tcBorders>
              <w:top w:val="single" w:color="auto" w:sz="4" w:space="0"/>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耗材1</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注册证A</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规格型号2</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Cs/>
                <w:sz w:val="22"/>
                <w:szCs w:val="22"/>
              </w:rPr>
            </w:pPr>
          </w:p>
        </w:tc>
        <w:tc>
          <w:tcPr>
            <w:tcW w:w="1213" w:type="dxa"/>
            <w:vMerge w:val="continue"/>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vMerge w:val="continue"/>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bCs/>
                <w:sz w:val="22"/>
                <w:szCs w:val="22"/>
              </w:rPr>
              <w:t>平均价（元）（小数点后保留2位）：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sz w:val="22"/>
                <w:szCs w:val="22"/>
              </w:rPr>
            </w:pP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如1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规格型号1</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restart"/>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restart"/>
            <w:tcBorders>
              <w:left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耗材2</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规格型号2</w:t>
            </w:r>
          </w:p>
        </w:tc>
        <w:tc>
          <w:tcPr>
            <w:tcW w:w="168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Cs/>
                <w:sz w:val="22"/>
                <w:szCs w:val="22"/>
              </w:rPr>
            </w:pPr>
          </w:p>
        </w:tc>
        <w:tc>
          <w:tcPr>
            <w:tcW w:w="1213" w:type="dxa"/>
            <w:vMerge w:val="continue"/>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p>
        </w:tc>
        <w:tc>
          <w:tcPr>
            <w:tcW w:w="1321" w:type="dxa"/>
            <w:vMerge w:val="continue"/>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7"/>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rPr>
              <w:t>平均价（元）（小数点后保留2位）：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如上</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6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321" w:type="dxa"/>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66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textAlignment w:val="center"/>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jc w:val="center"/>
              <w:textAlignment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1321" w:type="dxa"/>
            <w:tcBorders>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sz w:val="22"/>
                <w:szCs w:val="22"/>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9"/>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r>
              <w:rPr>
                <w:rFonts w:hint="eastAsia" w:asciiTheme="minorEastAsia" w:hAnsiTheme="minorEastAsia" w:eastAsiaTheme="minorEastAsia" w:cstheme="minorEastAsia"/>
                <w:b/>
                <w:bCs/>
                <w:sz w:val="22"/>
                <w:szCs w:val="22"/>
              </w:rPr>
              <w:t>合计（元）（小数点后保留2位）：</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cstheme="minorEastAsia"/>
                <w:b/>
                <w:sz w:val="22"/>
                <w:szCs w:val="22"/>
              </w:rPr>
            </w:pPr>
          </w:p>
        </w:tc>
      </w:tr>
    </w:tbl>
    <w:p>
      <w:pPr>
        <w:ind w:firstLine="10400" w:firstLineChars="5200"/>
        <w:rPr>
          <w:rFonts w:ascii="仿宋_GB2312" w:hAnsi="仿宋_GB2312" w:eastAsia="仿宋_GB2312" w:cs="仿宋_GB2312"/>
          <w:b/>
          <w:bCs/>
          <w:sz w:val="20"/>
          <w:szCs w:val="20"/>
        </w:rPr>
      </w:pPr>
      <w:r>
        <w:rPr>
          <w:rFonts w:hint="eastAsia" w:ascii="黑体" w:hAnsi="黑体" w:eastAsia="黑体" w:cs="黑体"/>
          <w:sz w:val="20"/>
          <w:szCs w:val="20"/>
        </w:rPr>
        <w:t>纸面不敷时，可以另加页</w:t>
      </w:r>
    </w:p>
    <w:p>
      <w:pPr>
        <w:spacing w:line="240" w:lineRule="exact"/>
        <w:ind w:firstLine="402" w:firstLineChars="200"/>
        <w:rPr>
          <w:rFonts w:hint="eastAsia" w:ascii="黑体" w:hAnsi="黑体" w:eastAsia="黑体"/>
          <w:b/>
          <w:color w:val="auto"/>
          <w:sz w:val="20"/>
        </w:rPr>
      </w:pPr>
      <w:r>
        <w:rPr>
          <w:rFonts w:hint="eastAsia" w:ascii="黑体" w:hAnsi="黑体" w:eastAsia="黑体"/>
          <w:b/>
          <w:color w:val="auto"/>
          <w:sz w:val="20"/>
        </w:rPr>
        <w:t>以上为示例，各投标人按要求填报，注意事项如下：</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1.</w:t>
      </w:r>
      <w:r>
        <w:rPr>
          <w:rFonts w:hint="eastAsia" w:ascii="黑体" w:hAnsi="黑体" w:eastAsia="黑体"/>
          <w:color w:val="auto"/>
          <w:sz w:val="20"/>
          <w:lang w:val="en-US" w:eastAsia="zh-CN"/>
        </w:rPr>
        <w:t>按技术要求内容对所配套耗材全部规格型号进行详细填报，如因设备自身配套因素缺项或多项，现场可由供应商出具设备和耗材配套价格构成澄清，并提供相关证明材料，能满足本次采购要求，参与后续评审；若不满足本次采购要求，按无效报价处理</w:t>
      </w:r>
      <w:r>
        <w:rPr>
          <w:rFonts w:hint="eastAsia" w:ascii="黑体" w:hAnsi="黑体" w:eastAsia="黑体"/>
          <w:color w:val="auto"/>
          <w:sz w:val="20"/>
        </w:rPr>
        <w:t>。</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2.耗材所有单项报价将作为后期耗材引进时最高限价，</w:t>
      </w:r>
      <w:r>
        <w:rPr>
          <w:rFonts w:hint="eastAsia" w:ascii="等线" w:hAnsi="等线" w:eastAsia="等线"/>
          <w:color w:val="auto"/>
          <w:kern w:val="0"/>
          <w:sz w:val="20"/>
        </w:rPr>
        <w:t>耗材为解放军总医院目录内产品，须一同报价，并按照就低原则同步调价</w:t>
      </w:r>
      <w:r>
        <w:rPr>
          <w:rFonts w:hint="eastAsia" w:ascii="黑体" w:hAnsi="黑体" w:eastAsia="黑体"/>
          <w:color w:val="auto"/>
          <w:sz w:val="20"/>
        </w:rPr>
        <w:t>。</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3.耗材为同一注册证存在多个规格型号且价格不同，“∑单价（平均价）×用量=总价（元）”计入评分。</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4.耗材报价不计入中标总价中，但作为本次价格评审重要依据。</w:t>
      </w:r>
    </w:p>
    <w:p>
      <w:pPr>
        <w:spacing w:line="240" w:lineRule="exact"/>
        <w:ind w:firstLine="400" w:firstLineChars="200"/>
        <w:rPr>
          <w:rFonts w:hint="eastAsia" w:ascii="黑体" w:hAnsi="黑体" w:eastAsia="黑体"/>
          <w:color w:val="auto"/>
          <w:sz w:val="20"/>
        </w:rPr>
      </w:pPr>
      <w:r>
        <w:rPr>
          <w:rFonts w:hint="eastAsia" w:ascii="黑体" w:hAnsi="黑体" w:eastAsia="黑体"/>
          <w:color w:val="auto"/>
          <w:sz w:val="20"/>
        </w:rPr>
        <w:t>5.配套耗材不是同一个生产厂家的产品，主要产品逐个生产厂家确认即可。</w:t>
      </w:r>
    </w:p>
    <w:p>
      <w:pPr>
        <w:pStyle w:val="2"/>
        <w:numPr>
          <w:ilvl w:val="0"/>
          <w:numId w:val="0"/>
        </w:numPr>
        <w:spacing w:beforeLines="0" w:afterLines="0" w:line="240" w:lineRule="exact"/>
        <w:ind w:firstLine="400" w:firstLineChars="200"/>
        <w:jc w:val="both"/>
        <w:rPr>
          <w:rFonts w:hint="eastAsia" w:hAnsi="黑体"/>
          <w:color w:val="auto"/>
          <w:kern w:val="2"/>
          <w:sz w:val="20"/>
        </w:rPr>
      </w:pPr>
      <w:r>
        <w:rPr>
          <w:rFonts w:hint="eastAsia" w:hAnsi="黑体"/>
          <w:color w:val="auto"/>
          <w:kern w:val="2"/>
          <w:sz w:val="20"/>
        </w:rPr>
        <w:t>6.所投产品提供的耗材按医疗器械管理的，须提供相应的医疗器械注册证或备案凭证。</w:t>
      </w:r>
    </w:p>
    <w:p>
      <w:pPr>
        <w:pStyle w:val="2"/>
        <w:numPr>
          <w:ilvl w:val="0"/>
          <w:numId w:val="0"/>
        </w:numPr>
        <w:spacing w:beforeLines="0" w:afterLines="0"/>
        <w:ind w:firstLine="400" w:firstLineChars="200"/>
        <w:jc w:val="both"/>
        <w:rPr>
          <w:rFonts w:hint="eastAsia" w:hAnsi="黑体"/>
          <w:color w:val="auto"/>
          <w:kern w:val="2"/>
          <w:sz w:val="20"/>
        </w:rPr>
      </w:pPr>
      <w:r>
        <w:rPr>
          <w:rFonts w:hint="eastAsia" w:hAnsi="黑体"/>
          <w:color w:val="auto"/>
          <w:kern w:val="2"/>
          <w:sz w:val="20"/>
          <w:lang w:val="en-US" w:eastAsia="zh-CN"/>
        </w:rPr>
        <w:t>7.未按技术要求中明确的预估量进行填报，此项不得分。</w:t>
      </w:r>
    </w:p>
    <w:p>
      <w:pPr>
        <w:spacing w:line="300" w:lineRule="exact"/>
        <w:rPr>
          <w:rFonts w:ascii="宋体" w:hAnsi="宋体" w:cs="宋体"/>
          <w:sz w:val="24"/>
        </w:rPr>
      </w:pPr>
      <w:r>
        <w:rPr>
          <w:rFonts w:hint="eastAsia" w:ascii="宋体" w:hAnsi="宋体" w:cs="宋体"/>
          <w:sz w:val="24"/>
        </w:rPr>
        <w:t xml:space="preserve">厂家全称：（盖章）                                         供应商全称：（盖章）                       </w:t>
      </w:r>
    </w:p>
    <w:p>
      <w:pPr>
        <w:ind w:firstLine="6240" w:firstLineChars="2600"/>
        <w:rPr>
          <w:rFonts w:ascii="宋体" w:hAnsi="宋体" w:cs="宋体"/>
          <w:bCs/>
          <w:sz w:val="24"/>
        </w:rPr>
      </w:pPr>
      <w:r>
        <w:rPr>
          <w:rFonts w:hint="eastAsia" w:ascii="宋体" w:hAnsi="宋体" w:cs="宋体"/>
          <w:bCs/>
          <w:sz w:val="24"/>
        </w:rPr>
        <w:t xml:space="preserve"> 法定代表人（签字或盖章）或授权代表（签字）：</w:t>
      </w:r>
    </w:p>
    <w:p>
      <w:pPr>
        <w:pStyle w:val="17"/>
        <w:spacing w:line="300" w:lineRule="exact"/>
        <w:rPr>
          <w:sz w:val="20"/>
          <w:szCs w:val="22"/>
        </w:rPr>
      </w:pPr>
      <w:r>
        <w:rPr>
          <w:rFonts w:hint="eastAsia"/>
          <w:bCs/>
          <w:sz w:val="24"/>
        </w:rPr>
        <w:t>年月日                                         年月日</w:t>
      </w:r>
    </w:p>
    <w:p>
      <w:pPr>
        <w:spacing w:afterLines="100"/>
        <w:sectPr>
          <w:pgSz w:w="16838" w:h="11906" w:orient="landscape"/>
          <w:pgMar w:top="1418" w:right="1418" w:bottom="1134" w:left="1418" w:header="851" w:footer="992" w:gutter="0"/>
          <w:pgNumType w:fmt="decimal"/>
          <w:cols w:space="720" w:num="1"/>
          <w:docGrid w:linePitch="312" w:charSpace="0"/>
        </w:sectPr>
      </w:pPr>
      <w:r>
        <w:rPr>
          <w:rFonts w:hint="eastAsia"/>
        </w:rPr>
        <w:t>备注：厂家指境内医用耗材生产企业或境外医用耗材《医疗器械注册证》上指定的注册人或代理人名称</w:t>
      </w:r>
    </w:p>
    <w:p>
      <w:pPr>
        <w:pStyle w:val="8"/>
        <w:spacing w:beforeLines="50" w:afterLines="50"/>
        <w:rPr>
          <w:rFonts w:hint="default"/>
          <w:b w:val="0"/>
          <w:color w:val="auto"/>
          <w:sz w:val="28"/>
        </w:rPr>
      </w:pPr>
      <w:r>
        <w:rPr>
          <w:rFonts w:hint="eastAsia"/>
          <w:b w:val="0"/>
          <w:color w:val="auto"/>
          <w:sz w:val="28"/>
        </w:rPr>
        <w:t>其他与价格有关的材料、文件</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（由投标供应商根据项目需求自行拟定）</w:t>
      </w:r>
    </w:p>
    <w:p>
      <w:pPr>
        <w:rPr>
          <w:rFonts w:hint="default"/>
        </w:rPr>
        <w:sectPr>
          <w:headerReference r:id="rId19" w:type="default"/>
          <w:footerReference r:id="rId20" w:type="default"/>
          <w:pgSz w:w="11906" w:h="16838"/>
          <w:pgMar w:top="1418" w:right="1134" w:bottom="1418" w:left="1418" w:header="851" w:footer="992" w:gutter="0"/>
          <w:pgNumType w:fmt="decimal"/>
          <w:cols w:space="720" w:num="1"/>
          <w:docGrid w:linePitch="312" w:charSpace="0"/>
        </w:sectPr>
      </w:pPr>
    </w:p>
    <w:p>
      <w:pPr>
        <w:spacing w:beforeLines="250" w:afterLines="0" w:line="480" w:lineRule="auto"/>
        <w:ind w:firstLine="1920" w:firstLineChars="400"/>
        <w:jc w:val="both"/>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84"/>
        </w:rPr>
      </w:pP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5"/>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lang w:val="en-US" w:eastAsia="zh-CN"/>
        </w:rPr>
        <w:t>二</w:t>
      </w:r>
      <w:r>
        <w:rPr>
          <w:rFonts w:hint="eastAsia" w:ascii="方正小标宋简体" w:eastAsia="方正小标宋简体"/>
          <w:b w:val="0"/>
          <w:color w:val="auto"/>
          <w:sz w:val="52"/>
        </w:rPr>
        <w:t>、资格证明文件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rPr>
        <w:t>年</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月</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日</w:t>
      </w:r>
    </w:p>
    <w:p>
      <w:pPr>
        <w:pStyle w:val="2"/>
        <w:rPr>
          <w:rFonts w:hint="default"/>
        </w:rPr>
        <w:sectPr>
          <w:pgSz w:w="11906" w:h="16838"/>
          <w:pgMar w:top="1418" w:right="1134" w:bottom="1418" w:left="1418" w:header="851" w:footer="992" w:gutter="0"/>
          <w:pgNumType w:fmt="decimal"/>
          <w:cols w:space="720" w:num="1"/>
          <w:docGrid w:linePitch="312" w:charSpace="0"/>
        </w:sectPr>
      </w:pPr>
    </w:p>
    <w:p>
      <w:pPr>
        <w:pStyle w:val="6"/>
        <w:spacing w:beforeLines="50" w:afterLines="50"/>
        <w:rPr>
          <w:rFonts w:hint="default"/>
          <w:b w:val="0"/>
          <w:color w:val="auto"/>
          <w:sz w:val="28"/>
          <w:lang w:val="zh-CN"/>
        </w:rPr>
      </w:pPr>
      <w:r>
        <w:rPr>
          <w:rFonts w:hint="eastAsia"/>
          <w:b w:val="0"/>
          <w:color w:val="auto"/>
          <w:sz w:val="28"/>
        </w:rPr>
        <w:t>附件4</w:t>
      </w:r>
      <w:r>
        <w:rPr>
          <w:rFonts w:hint="default"/>
          <w:b w:val="0"/>
          <w:color w:val="auto"/>
          <w:sz w:val="28"/>
        </w:rPr>
        <w:t xml:space="preserve"> </w:t>
      </w:r>
      <w:r>
        <w:rPr>
          <w:rFonts w:hint="eastAsia"/>
          <w:b w:val="0"/>
          <w:color w:val="auto"/>
          <w:sz w:val="28"/>
        </w:rPr>
        <w:t>资格证明文件索引表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资格证明文件索引表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投标供应商务必在资格证明文件正文前制作本索引表。</w:t>
      </w:r>
    </w:p>
    <w:tbl>
      <w:tblPr>
        <w:tblStyle w:val="42"/>
        <w:tblW w:w="957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7"/>
        <w:gridCol w:w="7088"/>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jc w:val="center"/>
        </w:trPr>
        <w:tc>
          <w:tcPr>
            <w:tcW w:w="817" w:type="dxa"/>
            <w:vMerge w:val="restart"/>
            <w:tcBorders>
              <w:top w:val="single" w:color="auto" w:sz="4" w:space="0"/>
              <w:left w:val="single" w:color="auto" w:sz="4" w:space="0"/>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7088" w:type="dxa"/>
            <w:vMerge w:val="restart"/>
            <w:tcBorders>
              <w:top w:val="single" w:color="auto" w:sz="4" w:space="0"/>
              <w:left w:val="nil"/>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资格性审查项目</w:t>
            </w:r>
          </w:p>
        </w:tc>
        <w:tc>
          <w:tcPr>
            <w:tcW w:w="1665" w:type="dxa"/>
            <w:vMerge w:val="restart"/>
            <w:tcBorders>
              <w:top w:val="single" w:color="auto" w:sz="4" w:space="0"/>
              <w:left w:val="nil"/>
              <w:bottom w:val="nil"/>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资格证明文件位置页码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817" w:type="dxa"/>
            <w:vMerge w:val="continue"/>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088" w:type="dxa"/>
            <w:vMerge w:val="continue"/>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vMerge w:val="continue"/>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一</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一般资格性审查内容</w:t>
            </w: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7088"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16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708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特定资格性审查内容</w:t>
            </w:r>
          </w:p>
        </w:tc>
        <w:tc>
          <w:tcPr>
            <w:tcW w:w="16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708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6" w:hRule="exact"/>
          <w:jc w:val="center"/>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08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16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exact"/>
          <w:jc w:val="center"/>
        </w:trPr>
        <w:tc>
          <w:tcPr>
            <w:tcW w:w="957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r>
              <w:rPr>
                <w:rFonts w:hint="eastAsia" w:eastAsia="宋体"/>
                <w:color w:val="auto"/>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pPr>
        <w:spacing w:beforeLines="0" w:afterLines="0"/>
        <w:ind w:firstLine="420" w:firstLineChars="200"/>
        <w:rPr>
          <w:rFonts w:hint="eastAsia"/>
          <w:color w:val="auto"/>
          <w:sz w:val="21"/>
          <w:lang w:val="zh-CN"/>
        </w:rPr>
      </w:pPr>
      <w:r>
        <w:rPr>
          <w:rFonts w:hint="eastAsia" w:ascii="Times New Roman"/>
          <w:color w:val="auto"/>
          <w:sz w:val="21"/>
          <w:lang w:val="zh-CN"/>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5</w:t>
      </w:r>
      <w:r>
        <w:rPr>
          <w:rFonts w:hint="default"/>
          <w:b w:val="0"/>
          <w:color w:val="auto"/>
          <w:sz w:val="28"/>
          <w:lang w:val="zh-CN"/>
        </w:rPr>
        <w:t xml:space="preserve"> </w:t>
      </w:r>
      <w:r>
        <w:rPr>
          <w:rFonts w:hint="eastAsia"/>
          <w:b w:val="0"/>
          <w:color w:val="auto"/>
          <w:sz w:val="28"/>
          <w:lang w:val="zh-CN"/>
        </w:rPr>
        <w:t>工商营业执照、组织机构代码证、税务登记证</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工商营业执照、组织机构代码证、税务登记证</w:t>
      </w:r>
    </w:p>
    <w:p>
      <w:pPr>
        <w:widowControl/>
        <w:spacing w:beforeLines="0" w:afterLines="0"/>
        <w:ind w:firstLine="420" w:firstLineChars="200"/>
        <w:jc w:val="left"/>
        <w:rPr>
          <w:rFonts w:hint="default" w:ascii="Arial" w:hAnsi="Arial" w:eastAsia="黑体"/>
          <w:color w:val="auto"/>
          <w:sz w:val="28"/>
        </w:rPr>
      </w:pPr>
      <w:r>
        <w:rPr>
          <w:rFonts w:hint="eastAsia"/>
          <w:color w:val="auto"/>
          <w:sz w:val="21"/>
        </w:rPr>
        <w:br w:type="page"/>
      </w:r>
    </w:p>
    <w:p>
      <w:pPr>
        <w:pStyle w:val="6"/>
        <w:spacing w:beforeLines="50" w:afterLines="50"/>
        <w:rPr>
          <w:rFonts w:hint="default"/>
          <w:b w:val="0"/>
          <w:color w:val="auto"/>
          <w:sz w:val="28"/>
        </w:rPr>
      </w:pPr>
      <w:r>
        <w:rPr>
          <w:rFonts w:hint="eastAsia"/>
          <w:b w:val="0"/>
          <w:color w:val="auto"/>
          <w:sz w:val="28"/>
        </w:rPr>
        <w:t>附件6</w:t>
      </w:r>
      <w:r>
        <w:rPr>
          <w:rFonts w:hint="default"/>
          <w:b w:val="0"/>
          <w:color w:val="auto"/>
          <w:sz w:val="28"/>
        </w:rPr>
        <w:t xml:space="preserve"> </w:t>
      </w:r>
      <w:r>
        <w:rPr>
          <w:rFonts w:hint="eastAsia"/>
          <w:b w:val="0"/>
          <w:color w:val="auto"/>
          <w:sz w:val="28"/>
        </w:rPr>
        <w:t>法定代表人资格证明书</w:t>
      </w:r>
    </w:p>
    <w:p>
      <w:pPr>
        <w:spacing w:beforeLines="50" w:afterLines="50" w:line="560" w:lineRule="exact"/>
        <w:jc w:val="center"/>
        <w:rPr>
          <w:rFonts w:hint="eastAsia"/>
          <w:color w:val="auto"/>
          <w:sz w:val="28"/>
        </w:rPr>
      </w:pPr>
      <w:r>
        <w:rPr>
          <w:rFonts w:hint="eastAsia" w:ascii="黑体" w:hAnsi="黑体" w:eastAsia="黑体"/>
          <w:color w:val="auto"/>
          <w:sz w:val="36"/>
        </w:rPr>
        <w:t>法定代表人资格证明书</w:t>
      </w:r>
    </w:p>
    <w:p>
      <w:pPr>
        <w:spacing w:beforeLines="200" w:afterLines="0"/>
        <w:ind w:firstLine="560" w:firstLineChars="200"/>
        <w:rPr>
          <w:rFonts w:hint="eastAsia"/>
          <w:color w:val="auto"/>
          <w:sz w:val="28"/>
        </w:rPr>
      </w:pPr>
      <w:r>
        <w:rPr>
          <w:rFonts w:hint="eastAsia" w:eastAsia="宋体"/>
          <w:color w:val="auto"/>
          <w:sz w:val="28"/>
          <w:u w:val="single"/>
        </w:rPr>
        <w:t>（法定代表人姓名）</w:t>
      </w:r>
      <w:r>
        <w:rPr>
          <w:rFonts w:hint="eastAsia" w:eastAsia="宋体"/>
          <w:color w:val="auto"/>
          <w:sz w:val="28"/>
        </w:rPr>
        <w:t>系</w:t>
      </w:r>
      <w:r>
        <w:rPr>
          <w:rFonts w:hint="eastAsia" w:eastAsia="宋体"/>
          <w:color w:val="auto"/>
          <w:sz w:val="28"/>
          <w:u w:val="single"/>
        </w:rPr>
        <w:t>（投标供应商全称）</w:t>
      </w:r>
      <w:r>
        <w:rPr>
          <w:rFonts w:hint="eastAsia" w:eastAsia="宋体"/>
          <w:color w:val="auto"/>
          <w:sz w:val="28"/>
        </w:rPr>
        <w:t>的法定代表人。</w:t>
      </w:r>
    </w:p>
    <w:p>
      <w:pPr>
        <w:spacing w:beforeLines="0" w:afterLines="0"/>
        <w:ind w:firstLine="560" w:firstLineChars="200"/>
        <w:rPr>
          <w:rFonts w:hint="eastAsia"/>
          <w:color w:val="auto"/>
          <w:sz w:val="28"/>
        </w:rPr>
      </w:pPr>
    </w:p>
    <w:p>
      <w:pPr>
        <w:spacing w:beforeLines="0" w:afterLines="0"/>
        <w:ind w:firstLine="560" w:firstLineChars="200"/>
        <w:rPr>
          <w:rFonts w:hint="eastAsia"/>
          <w:color w:val="auto"/>
          <w:sz w:val="28"/>
        </w:rPr>
      </w:pPr>
      <w:r>
        <w:rPr>
          <w:rFonts w:hint="eastAsia" w:eastAsia="宋体"/>
          <w:color w:val="auto"/>
          <w:sz w:val="28"/>
        </w:rPr>
        <w:t>特此证明</w:t>
      </w:r>
    </w:p>
    <w:p>
      <w:pPr>
        <w:spacing w:beforeLines="0" w:afterLines="0"/>
        <w:ind w:firstLine="560" w:firstLineChars="200"/>
        <w:rPr>
          <w:rFonts w:hint="eastAsia"/>
          <w:color w:val="auto"/>
          <w:sz w:val="28"/>
        </w:rPr>
      </w:pPr>
      <w:r>
        <w:rPr>
          <w:rFonts w:hint="default" w:eastAsia="宋体"/>
          <w:color w:val="auto"/>
          <w:sz w:val="28"/>
        </w:rPr>
        <mc:AlternateContent>
          <mc:Choice Requires="wps">
            <w:drawing>
              <wp:anchor distT="0" distB="0" distL="114300" distR="114300" simplePos="0" relativeHeight="251660288" behindDoc="0" locked="0" layoutInCell="1" allowOverlap="1">
                <wp:simplePos x="0" y="0"/>
                <wp:positionH relativeFrom="column">
                  <wp:posOffset>2899410</wp:posOffset>
                </wp:positionH>
                <wp:positionV relativeFrom="paragraph">
                  <wp:posOffset>60325</wp:posOffset>
                </wp:positionV>
                <wp:extent cx="2181860" cy="1125855"/>
                <wp:effectExtent l="4445" t="4445" r="23495" b="12700"/>
                <wp:wrapNone/>
                <wp:docPr id="2" name="文本框 2"/>
                <wp:cNvGraphicFramePr/>
                <a:graphic xmlns:a="http://schemas.openxmlformats.org/drawingml/2006/main">
                  <a:graphicData uri="http://schemas.microsoft.com/office/word/2010/wordprocessingShape">
                    <wps:wsp>
                      <wps:cNvSpPr txBox="1"/>
                      <wps:spPr>
                        <a:xfrm>
                          <a:off x="0" y="0"/>
                          <a:ext cx="2181860" cy="112585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（反面）</w:t>
                            </w:r>
                          </w:p>
                        </w:txbxContent>
                      </wps:txbx>
                      <wps:bodyPr wrap="square" anchor="ctr" upright="1"/>
                    </wps:wsp>
                  </a:graphicData>
                </a:graphic>
              </wp:anchor>
            </w:drawing>
          </mc:Choice>
          <mc:Fallback>
            <w:pict>
              <v:shape id="_x0000_s1026" o:spid="_x0000_s1026" o:spt="202" type="#_x0000_t202" style="position:absolute;left:0pt;margin-left:228.3pt;margin-top:4.75pt;height:88.65pt;width:171.8pt;z-index:251660288;v-text-anchor:middle;mso-width-relative:page;mso-height-relative:page;" fillcolor="#FFFFFF" filled="t" stroked="t" coordsize="21600,21600"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FVMCXVAAAACQEAAA8AAAAAAAAAAQAgAAAAIgAAAGRycy9kb3du&#10;cmV2LnhtbFBLAQIUABQAAAAIAIdO4kDIxPPlAgIAAAMEAAAOAAAAAAAAAAEAIAAAACQBAABkcnMv&#10;ZTJvRG9jLnhtbFBLBQYAAAAABgAGAFkBAACY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（反面）</w:t>
                      </w:r>
                    </w:p>
                  </w:txbxContent>
                </v:textbox>
              </v:shape>
            </w:pict>
          </mc:Fallback>
        </mc:AlternateContent>
      </w:r>
      <w:r>
        <w:rPr>
          <w:rFonts w:hint="default" w:eastAsia="宋体"/>
          <w:color w:val="auto"/>
          <w:sz w:val="21"/>
        </w:rPr>
        <mc:AlternateContent>
          <mc:Choice Requires="wps">
            <w:drawing>
              <wp:anchor distT="0" distB="0" distL="114300" distR="114300" simplePos="0" relativeHeight="251659264"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3" name="文本框 3"/>
                <wp:cNvGraphicFramePr/>
                <a:graphic xmlns:a="http://schemas.openxmlformats.org/drawingml/2006/main">
                  <a:graphicData uri="http://schemas.microsoft.com/office/word/2010/wordprocessingShape">
                    <wps:wsp>
                      <wps:cNvSpPr txBox="1"/>
                      <wps:spPr>
                        <a:xfrm>
                          <a:off x="0" y="0"/>
                          <a:ext cx="2240915" cy="112585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（正面）</w:t>
                            </w:r>
                          </w:p>
                        </w:txbxContent>
                      </wps:txbx>
                      <wps:bodyPr wrap="square" anchor="ctr" upright="1"/>
                    </wps:wsp>
                  </a:graphicData>
                </a:graphic>
              </wp:anchor>
            </w:drawing>
          </mc:Choice>
          <mc:Fallback>
            <w:pict>
              <v:shape id="_x0000_s1026" o:spid="_x0000_s1026" o:spt="202" type="#_x0000_t202" style="position:absolute;left:0pt;margin-left:27.55pt;margin-top:5.65pt;height:88.65pt;width:176.45pt;z-index:251659264;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b1K0HUAAAACQEAAA8AAAAAAAAAAQAgAAAAIgAAAGRycy9kb3du&#10;cmV2LnhtbFBLAQIUABQAAAAIAIdO4kBNVIRnAwIAAAMEAAAOAAAAAAAAAAEAIAAAACMBAABkcnMv&#10;ZTJvRG9jLnhtbFBLBQYAAAAABgAGAFkBAACY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法定代表人身份证复印件</w:t>
                      </w:r>
                    </w:p>
                    <w:p>
                      <w:pPr>
                        <w:spacing w:beforeLines="0" w:afterLines="0"/>
                        <w:jc w:val="center"/>
                        <w:rPr>
                          <w:rFonts w:hint="eastAsia"/>
                          <w:sz w:val="28"/>
                        </w:rPr>
                      </w:pPr>
                      <w:r>
                        <w:rPr>
                          <w:rFonts w:hint="eastAsia" w:ascii="宋体" w:hAnsi="宋体" w:eastAsia="宋体"/>
                          <w:sz w:val="28"/>
                        </w:rPr>
                        <w:t>（正面）</w:t>
                      </w:r>
                    </w:p>
                  </w:txbxContent>
                </v:textbox>
              </v:shape>
            </w:pict>
          </mc:Fallback>
        </mc:AlternateContent>
      </w: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rPr>
          <w:rFonts w:hint="eastAsia"/>
          <w:color w:val="auto"/>
          <w:sz w:val="28"/>
        </w:rPr>
      </w:pPr>
    </w:p>
    <w:p>
      <w:pPr>
        <w:spacing w:beforeLines="0" w:afterLines="0"/>
        <w:ind w:firstLine="560" w:firstLineChars="200"/>
        <w:rPr>
          <w:rFonts w:hint="eastAsia"/>
          <w:color w:val="auto"/>
          <w:sz w:val="28"/>
        </w:rPr>
      </w:pPr>
      <w:r>
        <w:rPr>
          <w:rFonts w:hint="eastAsia" w:eastAsia="宋体"/>
          <w:color w:val="auto"/>
          <w:sz w:val="28"/>
        </w:rPr>
        <w:t>身份证关键信息应当清晰可辨，否则视为无效投标。</w:t>
      </w:r>
    </w:p>
    <w:p>
      <w:pPr>
        <w:spacing w:beforeLines="0" w:afterLines="0"/>
        <w:ind w:firstLine="4900" w:firstLineChars="1750"/>
        <w:rPr>
          <w:rFonts w:hint="eastAsia"/>
          <w:color w:val="auto"/>
          <w:sz w:val="28"/>
        </w:rPr>
      </w:pPr>
    </w:p>
    <w:p>
      <w:pPr>
        <w:spacing w:beforeLines="0" w:afterLines="0"/>
        <w:ind w:firstLine="4900" w:firstLineChars="1750"/>
        <w:rPr>
          <w:rFonts w:hint="eastAsia"/>
          <w:color w:val="auto"/>
          <w:sz w:val="28"/>
        </w:rPr>
      </w:pPr>
    </w:p>
    <w:p>
      <w:pPr>
        <w:spacing w:beforeLines="0" w:afterLines="0"/>
        <w:rPr>
          <w:rFonts w:hint="eastAsia"/>
          <w:color w:val="auto"/>
          <w:sz w:val="28"/>
        </w:rPr>
      </w:pPr>
    </w:p>
    <w:p>
      <w:pPr>
        <w:spacing w:beforeLines="0" w:afterLines="0"/>
        <w:ind w:firstLine="560" w:firstLineChars="200"/>
        <w:jc w:val="center"/>
        <w:rPr>
          <w:rFonts w:hint="eastAsia"/>
          <w:color w:val="auto"/>
          <w:sz w:val="28"/>
        </w:rPr>
      </w:pPr>
      <w:r>
        <w:rPr>
          <w:rFonts w:hint="eastAsia" w:eastAsia="宋体"/>
          <w:color w:val="auto"/>
          <w:sz w:val="28"/>
        </w:rPr>
        <w:t>投标供应商全称：（盖章）</w:t>
      </w:r>
    </w:p>
    <w:p>
      <w:pPr>
        <w:spacing w:beforeLines="0" w:afterLines="0"/>
        <w:jc w:val="left"/>
        <w:rPr>
          <w:rFonts w:hint="eastAsia"/>
          <w:color w:val="auto"/>
          <w:sz w:val="28"/>
        </w:rPr>
      </w:pPr>
    </w:p>
    <w:p>
      <w:pPr>
        <w:spacing w:beforeLines="0" w:afterLines="0"/>
        <w:ind w:firstLine="560" w:firstLineChars="200"/>
        <w:jc w:val="center"/>
        <w:rPr>
          <w:rFonts w:hint="eastAsia"/>
          <w:color w:val="auto"/>
          <w:sz w:val="28"/>
        </w:rPr>
      </w:pPr>
      <w:r>
        <w:rPr>
          <w:rFonts w:hint="eastAsia" w:eastAsia="宋体"/>
          <w:color w:val="auto"/>
          <w:sz w:val="28"/>
        </w:rPr>
        <w:t>年</w:t>
      </w:r>
      <w:r>
        <w:rPr>
          <w:rFonts w:hint="eastAsia" w:ascii="Times New Roman" w:eastAsia="宋体"/>
          <w:color w:val="auto"/>
          <w:sz w:val="28"/>
          <w:lang w:val="en-US" w:eastAsia="zh-CN"/>
        </w:rPr>
        <w:t xml:space="preserve">  </w:t>
      </w:r>
      <w:r>
        <w:rPr>
          <w:rFonts w:hint="eastAsia" w:eastAsia="宋体"/>
          <w:color w:val="auto"/>
          <w:sz w:val="28"/>
        </w:rPr>
        <w:t>月</w:t>
      </w:r>
      <w:r>
        <w:rPr>
          <w:rFonts w:hint="eastAsia" w:ascii="Times New Roman" w:eastAsia="宋体"/>
          <w:color w:val="auto"/>
          <w:sz w:val="28"/>
          <w:lang w:val="en-US" w:eastAsia="zh-CN"/>
        </w:rPr>
        <w:t xml:space="preserve">  </w:t>
      </w:r>
      <w:r>
        <w:rPr>
          <w:rFonts w:hint="eastAsia" w:eastAsia="宋体"/>
          <w:color w:val="auto"/>
          <w:sz w:val="28"/>
        </w:rPr>
        <w:t>日</w:t>
      </w:r>
    </w:p>
    <w:p>
      <w:pPr>
        <w:widowControl/>
        <w:spacing w:beforeLines="0" w:afterLines="0"/>
        <w:ind w:firstLine="420" w:firstLineChars="200"/>
        <w:jc w:val="left"/>
        <w:rPr>
          <w:rFonts w:hint="default" w:ascii="Arial" w:hAnsi="Arial" w:eastAsia="黑体"/>
          <w:color w:val="auto"/>
          <w:sz w:val="28"/>
          <w:lang w:val="zh-CN"/>
        </w:rPr>
      </w:pPr>
      <w:r>
        <w:rPr>
          <w:rFonts w:hint="eastAsia" w:ascii="Times New Roman"/>
          <w:color w:val="auto"/>
          <w:sz w:val="21"/>
          <w:lang w:val="zh-CN"/>
        </w:rPr>
        <w:br w:type="page"/>
      </w:r>
    </w:p>
    <w:p>
      <w:pPr>
        <w:pStyle w:val="6"/>
        <w:spacing w:beforeLines="50" w:afterLines="50"/>
        <w:rPr>
          <w:rFonts w:hint="default"/>
          <w:b w:val="0"/>
          <w:color w:val="auto"/>
          <w:sz w:val="28"/>
        </w:rPr>
      </w:pPr>
      <w:r>
        <w:rPr>
          <w:rFonts w:hint="eastAsia"/>
          <w:b w:val="0"/>
          <w:color w:val="auto"/>
          <w:sz w:val="28"/>
        </w:rPr>
        <w:t>附件7</w:t>
      </w:r>
      <w:r>
        <w:rPr>
          <w:rFonts w:hint="default"/>
          <w:b w:val="0"/>
          <w:color w:val="auto"/>
          <w:sz w:val="28"/>
        </w:rPr>
        <w:t xml:space="preserve"> </w:t>
      </w:r>
      <w:r>
        <w:rPr>
          <w:rFonts w:hint="eastAsia"/>
          <w:b w:val="0"/>
          <w:color w:val="auto"/>
          <w:sz w:val="28"/>
        </w:rPr>
        <w:t>法定代表人授权书</w:t>
      </w:r>
    </w:p>
    <w:p>
      <w:pPr>
        <w:spacing w:beforeLines="50" w:afterLines="50" w:line="560" w:lineRule="exact"/>
        <w:jc w:val="center"/>
        <w:rPr>
          <w:rFonts w:hint="eastAsia"/>
          <w:color w:val="auto"/>
          <w:sz w:val="28"/>
        </w:rPr>
      </w:pPr>
      <w:r>
        <w:rPr>
          <w:rFonts w:hint="eastAsia" w:ascii="黑体" w:hAnsi="黑体" w:eastAsia="黑体"/>
          <w:color w:val="auto"/>
          <w:sz w:val="36"/>
        </w:rPr>
        <w:t>法定代表人授权书</w:t>
      </w:r>
    </w:p>
    <w:p>
      <w:pPr>
        <w:spacing w:beforeLines="0" w:afterLines="0" w:line="600" w:lineRule="exact"/>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spacing w:beforeLines="0" w:afterLines="0" w:line="600" w:lineRule="exact"/>
        <w:ind w:firstLine="560" w:firstLineChars="200"/>
        <w:rPr>
          <w:rFonts w:hint="eastAsia" w:ascii="宋体" w:hAnsi="宋体" w:eastAsia="宋体"/>
          <w:color w:val="auto"/>
          <w:sz w:val="28"/>
        </w:rPr>
      </w:pPr>
      <w:r>
        <w:rPr>
          <w:rFonts w:hint="eastAsia" w:ascii="宋体" w:hAnsi="宋体" w:eastAsia="宋体"/>
          <w:color w:val="auto"/>
          <w:sz w:val="28"/>
          <w:u w:val="single"/>
        </w:rPr>
        <w:t>（投标供应商全称）</w:t>
      </w:r>
      <w:r>
        <w:rPr>
          <w:rFonts w:hint="eastAsia" w:ascii="宋体" w:hAnsi="宋体" w:eastAsia="宋体"/>
          <w:color w:val="auto"/>
          <w:sz w:val="28"/>
        </w:rPr>
        <w:t>法定代表人</w:t>
      </w:r>
      <w:r>
        <w:rPr>
          <w:rFonts w:hint="eastAsia" w:ascii="宋体" w:hAnsi="宋体" w:eastAsia="宋体"/>
          <w:color w:val="auto"/>
          <w:sz w:val="28"/>
          <w:u w:val="single"/>
        </w:rPr>
        <w:t>（姓名、职务）</w:t>
      </w:r>
      <w:r>
        <w:rPr>
          <w:rFonts w:hint="eastAsia" w:ascii="宋体" w:hAnsi="宋体" w:eastAsia="宋体"/>
          <w:color w:val="auto"/>
          <w:sz w:val="28"/>
        </w:rPr>
        <w:t>授权</w:t>
      </w:r>
      <w:r>
        <w:rPr>
          <w:rFonts w:hint="eastAsia" w:ascii="宋体" w:hAnsi="宋体" w:eastAsia="宋体"/>
          <w:color w:val="auto"/>
          <w:sz w:val="28"/>
          <w:u w:val="single"/>
        </w:rPr>
        <w:t>（授权代表姓名、职务）</w:t>
      </w:r>
      <w:r>
        <w:rPr>
          <w:rFonts w:hint="eastAsia" w:ascii="宋体" w:hAnsi="宋体" w:eastAsia="宋体"/>
          <w:color w:val="auto"/>
          <w:sz w:val="28"/>
        </w:rPr>
        <w:t>为全权代表，参加贵部组织的项目编号为</w:t>
      </w:r>
      <w:r>
        <w:rPr>
          <w:rFonts w:hint="eastAsia" w:ascii="宋体" w:hAnsi="宋体" w:eastAsia="宋体"/>
          <w:color w:val="auto"/>
          <w:sz w:val="28"/>
          <w:u w:val="single"/>
        </w:rPr>
        <w:t>（项目编号）</w:t>
      </w:r>
      <w:r>
        <w:rPr>
          <w:rFonts w:hint="eastAsia" w:ascii="宋体" w:hAnsi="宋体" w:eastAsia="宋体"/>
          <w:color w:val="auto"/>
          <w:sz w:val="28"/>
        </w:rPr>
        <w:t>的</w:t>
      </w:r>
      <w:r>
        <w:rPr>
          <w:rFonts w:hint="eastAsia" w:ascii="宋体" w:hAnsi="宋体" w:eastAsia="宋体"/>
          <w:color w:val="auto"/>
          <w:sz w:val="28"/>
          <w:u w:val="single"/>
        </w:rPr>
        <w:t>（项目名称）</w:t>
      </w:r>
      <w:r>
        <w:rPr>
          <w:rFonts w:hint="eastAsia" w:ascii="宋体" w:hAnsi="宋体" w:eastAsia="宋体"/>
          <w:color w:val="auto"/>
          <w:sz w:val="28"/>
        </w:rPr>
        <w:t>采购活动，全权处理采购活动中的一切事宜。</w:t>
      </w:r>
    </w:p>
    <w:p>
      <w:pPr>
        <w:spacing w:beforeLines="0" w:afterLines="0" w:line="560" w:lineRule="exact"/>
        <w:ind w:firstLine="600"/>
        <w:rPr>
          <w:rFonts w:hint="eastAsia" w:ascii="宋体" w:hAnsi="宋体" w:eastAsia="宋体"/>
          <w:color w:val="auto"/>
          <w:sz w:val="28"/>
        </w:rPr>
      </w:pPr>
    </w:p>
    <w:p>
      <w:pPr>
        <w:spacing w:beforeLines="0" w:afterLines="0" w:line="360" w:lineRule="auto"/>
        <w:ind w:left="-2" w:leftChars="-1" w:firstLine="4200" w:firstLineChars="1500"/>
        <w:rPr>
          <w:rFonts w:hint="eastAsia" w:ascii="宋体" w:hAnsi="宋体" w:eastAsia="宋体"/>
          <w:color w:val="auto"/>
          <w:sz w:val="28"/>
        </w:rPr>
      </w:pPr>
      <w:r>
        <w:rPr>
          <w:rFonts w:hint="eastAsia" w:ascii="宋体" w:hAnsi="宋体" w:eastAsia="宋体"/>
          <w:color w:val="auto"/>
          <w:sz w:val="28"/>
        </w:rPr>
        <w:t>投标供应商全称：（盖章）</w:t>
      </w:r>
    </w:p>
    <w:p>
      <w:pPr>
        <w:spacing w:beforeLines="0" w:afterLines="0" w:line="360" w:lineRule="auto"/>
        <w:ind w:left="3606" w:leftChars="1717" w:firstLine="560" w:firstLineChars="200"/>
        <w:rPr>
          <w:rFonts w:hint="eastAsia" w:ascii="宋体" w:hAnsi="宋体" w:eastAsia="宋体"/>
          <w:color w:val="auto"/>
          <w:sz w:val="28"/>
        </w:rPr>
      </w:pPr>
      <w:r>
        <w:rPr>
          <w:rFonts w:hint="eastAsia" w:ascii="宋体" w:hAnsi="宋体" w:eastAsia="宋体"/>
          <w:color w:val="auto"/>
          <w:sz w:val="28"/>
        </w:rPr>
        <w:t>法定代表人：（签字或盖章）</w:t>
      </w:r>
    </w:p>
    <w:p>
      <w:pPr>
        <w:pStyle w:val="17"/>
        <w:spacing w:beforeLines="0" w:afterLines="0" w:line="360" w:lineRule="auto"/>
        <w:ind w:firstLine="4200" w:firstLineChars="1500"/>
        <w:rPr>
          <w:rFonts w:hint="eastAsia"/>
          <w:color w:val="auto"/>
          <w:sz w:val="21"/>
        </w:rPr>
      </w:pPr>
      <w:r>
        <w:rPr>
          <w:rFonts w:hint="eastAsia" w:ascii="宋体" w:hAnsi="宋体" w:eastAsia="宋体"/>
          <w:color w:val="auto"/>
          <w:sz w:val="28"/>
        </w:rPr>
        <w:t>授权代表：（签字）</w:t>
      </w:r>
    </w:p>
    <w:p>
      <w:pPr>
        <w:spacing w:beforeLines="0" w:afterLines="0" w:line="560" w:lineRule="exact"/>
        <w:ind w:left="2967" w:leftChars="1413" w:firstLine="1960" w:firstLineChars="700"/>
        <w:rPr>
          <w:rFonts w:hint="eastAsia" w:ascii="宋体" w:hAnsi="宋体" w:eastAsia="宋体"/>
          <w:color w:val="auto"/>
          <w:sz w:val="28"/>
        </w:rPr>
      </w:pPr>
      <w:r>
        <w:rPr>
          <w:rFonts w:hint="eastAsia" w:ascii="宋体" w:hAnsi="宋体" w:eastAsia="宋体"/>
          <w:color w:val="auto"/>
          <w:sz w:val="28"/>
        </w:rPr>
        <w:t>年</w:t>
      </w:r>
      <w:r>
        <w:rPr>
          <w:rFonts w:hint="eastAsia" w:ascii="宋体" w:hAnsi="宋体"/>
          <w:color w:val="auto"/>
          <w:sz w:val="28"/>
          <w:lang w:val="en-US" w:eastAsia="zh-CN"/>
        </w:rPr>
        <w:t xml:space="preserve">  </w:t>
      </w:r>
      <w:r>
        <w:rPr>
          <w:rFonts w:hint="eastAsia" w:ascii="宋体" w:hAnsi="宋体" w:eastAsia="宋体"/>
          <w:color w:val="auto"/>
          <w:sz w:val="28"/>
        </w:rPr>
        <w:t>月</w:t>
      </w:r>
      <w:r>
        <w:rPr>
          <w:rFonts w:hint="eastAsia" w:ascii="宋体" w:hAnsi="宋体"/>
          <w:color w:val="auto"/>
          <w:sz w:val="28"/>
          <w:lang w:val="en-US" w:eastAsia="zh-CN"/>
        </w:rPr>
        <w:t xml:space="preserve">  </w:t>
      </w:r>
      <w:r>
        <w:rPr>
          <w:rFonts w:hint="eastAsia" w:ascii="宋体" w:hAnsi="宋体" w:eastAsia="宋体"/>
          <w:color w:val="auto"/>
          <w:sz w:val="28"/>
        </w:rPr>
        <w:t xml:space="preserve">日 </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附：</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授权代表姓名：</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职    务：         移动电话：</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传    真：         邮    编：</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通讯地址：</w:t>
      </w:r>
    </w:p>
    <w:p>
      <w:pPr>
        <w:spacing w:beforeLines="0" w:afterLines="0" w:line="560" w:lineRule="exact"/>
        <w:ind w:firstLine="560" w:firstLineChars="200"/>
        <w:rPr>
          <w:rFonts w:hint="eastAsia" w:ascii="宋体" w:hAnsi="宋体" w:eastAsia="宋体"/>
          <w:color w:val="auto"/>
          <w:sz w:val="28"/>
        </w:rPr>
      </w:pPr>
      <w:r>
        <w:rPr>
          <w:rFonts w:hint="default" w:ascii="宋体" w:hAnsi="宋体" w:eastAsia="宋体"/>
          <w:color w:val="auto"/>
          <w:sz w:val="28"/>
        </w:rPr>
        <mc:AlternateContent>
          <mc:Choice Requires="wps">
            <w:drawing>
              <wp:anchor distT="0" distB="0" distL="114300" distR="114300" simplePos="0" relativeHeight="251662336" behindDoc="0" locked="0" layoutInCell="1" allowOverlap="1">
                <wp:simplePos x="0" y="0"/>
                <wp:positionH relativeFrom="column">
                  <wp:posOffset>2877820</wp:posOffset>
                </wp:positionH>
                <wp:positionV relativeFrom="paragraph">
                  <wp:posOffset>121920</wp:posOffset>
                </wp:positionV>
                <wp:extent cx="2240915" cy="1102360"/>
                <wp:effectExtent l="5080" t="5080" r="20955" b="16510"/>
                <wp:wrapNone/>
                <wp:docPr id="4" name="文本框 4"/>
                <wp:cNvGraphicFramePr/>
                <a:graphic xmlns:a="http://schemas.openxmlformats.org/drawingml/2006/main">
                  <a:graphicData uri="http://schemas.microsoft.com/office/word/2010/wordprocessingShape">
                    <wps:wsp>
                      <wps:cNvSpPr txBox="1"/>
                      <wps:spPr>
                        <a:xfrm>
                          <a:off x="0" y="0"/>
                          <a:ext cx="2240915" cy="1102360"/>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（反面）</w:t>
                            </w:r>
                          </w:p>
                        </w:txbxContent>
                      </wps:txbx>
                      <wps:bodyPr wrap="square" anchor="ctr" upright="1"/>
                    </wps:wsp>
                  </a:graphicData>
                </a:graphic>
              </wp:anchor>
            </w:drawing>
          </mc:Choice>
          <mc:Fallback>
            <w:pict>
              <v:shape id="_x0000_s1026" o:spid="_x0000_s1026" o:spt="202" type="#_x0000_t202" style="position:absolute;left:0pt;margin-left:226.6pt;margin-top:9.6pt;height:86.8pt;width:176.45pt;z-index:251662336;v-text-anchor:middle;mso-width-relative:page;mso-height-relative:page;" fillcolor="#FFFFFF" filled="t" stroked="t" coordsize="21600,21600"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ZIkMPVAAAACgEAAA8AAAAAAAAAAQAgAAAAIgAAAGRycy9k&#10;b3ducmV2LnhtbFBLAQIUABQAAAAIAIdO4kB2UShZBQIAAAMEAAAOAAAAAAAAAAEAIAAAACQBAABk&#10;cnMvZTJvRG9jLnhtbFBLBQYAAAAABgAGAFkBAACbBQ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（反面）</w:t>
                      </w:r>
                    </w:p>
                  </w:txbxContent>
                </v:textbox>
              </v:shape>
            </w:pict>
          </mc:Fallback>
        </mc:AlternateContent>
      </w:r>
      <w:r>
        <w:rPr>
          <w:rFonts w:hint="default" w:ascii="宋体" w:hAnsi="宋体" w:eastAsia="宋体"/>
          <w:color w:val="auto"/>
          <w:sz w:val="28"/>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120015</wp:posOffset>
                </wp:positionV>
                <wp:extent cx="2240915" cy="1081405"/>
                <wp:effectExtent l="4445" t="4445" r="21590" b="19050"/>
                <wp:wrapNone/>
                <wp:docPr id="5" name="文本框 5"/>
                <wp:cNvGraphicFramePr/>
                <a:graphic xmlns:a="http://schemas.openxmlformats.org/drawingml/2006/main">
                  <a:graphicData uri="http://schemas.microsoft.com/office/word/2010/wordprocessingShape">
                    <wps:wsp>
                      <wps:cNvSpPr txBox="1"/>
                      <wps:spPr>
                        <a:xfrm>
                          <a:off x="0" y="0"/>
                          <a:ext cx="2240915" cy="1081405"/>
                        </a:xfrm>
                        <a:prstGeom prst="rect">
                          <a:avLst/>
                        </a:prstGeom>
                        <a:solidFill>
                          <a:srgbClr val="FFFFFF"/>
                        </a:solidFill>
                        <a:ln w="9525" cap="flat" cmpd="sng">
                          <a:solidFill>
                            <a:srgbClr val="000000"/>
                          </a:solidFill>
                          <a:prstDash val="dash"/>
                          <a:miter/>
                          <a:headEnd type="none" w="med" len="med"/>
                          <a:tailEnd type="none" w="med" len="med"/>
                        </a:ln>
                      </wps:spPr>
                      <wps:txb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（正面）</w:t>
                            </w:r>
                          </w:p>
                        </w:txbxContent>
                      </wps:txbx>
                      <wps:bodyPr wrap="square" anchor="ctr" upright="1"/>
                    </wps:wsp>
                  </a:graphicData>
                </a:graphic>
              </wp:anchor>
            </w:drawing>
          </mc:Choice>
          <mc:Fallback>
            <w:pict>
              <v:shape id="_x0000_s1026" o:spid="_x0000_s1026" o:spt="202" type="#_x0000_t202" style="position:absolute;left:0pt;margin-left:30.9pt;margin-top:9.45pt;height:85.15pt;width:176.45pt;z-index:251661312;v-text-anchor:middle;mso-width-relative:page;mso-height-relative:page;" fillcolor="#FFFFFF" filled="t" stroked="t" coordsize="21600,21600"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o0Q1AAAAAkBAAAPAAAAAAAAAAEAIAAAACIAAABkcnMvZG93&#10;bnJldi54bWxQSwECFAAUAAAACACHTuJA5otekwQCAAADBAAADgAAAAAAAAABACAAAAAjAQAAZHJz&#10;L2Uyb0RvYy54bWxQSwUGAAAAAAYABgBZAQAAmQUAAAAA&#10;">
                <v:fill on="t" focussize="0,0"/>
                <v:stroke color="#000000" joinstyle="miter" dashstyle="dash"/>
                <v:imagedata o:title=""/>
                <o:lock v:ext="edit" aspectratio="f"/>
                <v:textbox>
                  <w:txbxContent>
                    <w:p>
                      <w:pPr>
                        <w:spacing w:beforeLines="0" w:afterLines="0"/>
                        <w:jc w:val="center"/>
                        <w:rPr>
                          <w:rFonts w:hint="eastAsia" w:ascii="宋体" w:eastAsia="宋体"/>
                          <w:sz w:val="21"/>
                        </w:rPr>
                      </w:pPr>
                    </w:p>
                    <w:p>
                      <w:pPr>
                        <w:spacing w:beforeLines="0" w:afterLines="0"/>
                        <w:jc w:val="center"/>
                        <w:rPr>
                          <w:rFonts w:hint="eastAsia" w:ascii="宋体" w:hAnsi="宋体" w:eastAsia="宋体"/>
                          <w:sz w:val="28"/>
                        </w:rPr>
                      </w:pPr>
                      <w:r>
                        <w:rPr>
                          <w:rFonts w:hint="eastAsia" w:ascii="宋体" w:hAnsi="宋体" w:eastAsia="宋体"/>
                          <w:sz w:val="28"/>
                        </w:rPr>
                        <w:t>授权代表身份证复印件</w:t>
                      </w:r>
                    </w:p>
                    <w:p>
                      <w:pPr>
                        <w:spacing w:beforeLines="0" w:afterLines="0"/>
                        <w:jc w:val="center"/>
                        <w:rPr>
                          <w:rFonts w:hint="eastAsia"/>
                          <w:sz w:val="28"/>
                        </w:rPr>
                      </w:pPr>
                      <w:r>
                        <w:rPr>
                          <w:rFonts w:hint="eastAsia" w:ascii="宋体" w:hAnsi="宋体" w:eastAsia="宋体"/>
                          <w:sz w:val="28"/>
                        </w:rPr>
                        <w:t>（正面）</w:t>
                      </w:r>
                    </w:p>
                  </w:txbxContent>
                </v:textbox>
              </v:shape>
            </w:pict>
          </mc:Fallback>
        </mc:AlternateContent>
      </w:r>
    </w:p>
    <w:p>
      <w:pPr>
        <w:spacing w:beforeLines="0" w:afterLines="0" w:line="560" w:lineRule="exact"/>
        <w:ind w:firstLine="573"/>
        <w:rPr>
          <w:rFonts w:hint="eastAsia" w:ascii="宋体" w:hAnsi="宋体" w:eastAsia="宋体"/>
          <w:color w:val="auto"/>
          <w:sz w:val="28"/>
        </w:rPr>
      </w:pPr>
    </w:p>
    <w:p>
      <w:pPr>
        <w:spacing w:beforeLines="0" w:afterLines="0" w:line="560" w:lineRule="exact"/>
        <w:ind w:firstLine="573"/>
        <w:rPr>
          <w:rFonts w:hint="eastAsia" w:ascii="宋体" w:hAnsi="宋体" w:eastAsia="宋体"/>
          <w:color w:val="auto"/>
          <w:sz w:val="28"/>
        </w:rPr>
      </w:pPr>
    </w:p>
    <w:p>
      <w:pPr>
        <w:spacing w:beforeLines="0" w:afterLines="0"/>
        <w:ind w:firstLine="420" w:firstLineChars="150"/>
        <w:rPr>
          <w:rFonts w:hint="eastAsia" w:ascii="宋体" w:hAnsi="宋体" w:eastAsia="宋体"/>
          <w:color w:val="auto"/>
          <w:sz w:val="28"/>
        </w:rPr>
      </w:pPr>
    </w:p>
    <w:p>
      <w:pPr>
        <w:spacing w:beforeLines="0" w:afterLines="0"/>
        <w:ind w:firstLine="560" w:firstLineChars="200"/>
        <w:rPr>
          <w:rFonts w:hint="eastAsia" w:ascii="宋体" w:hAnsi="宋体" w:eastAsia="宋体"/>
          <w:color w:val="auto"/>
          <w:sz w:val="28"/>
        </w:rPr>
      </w:pPr>
      <w:r>
        <w:rPr>
          <w:rFonts w:hint="eastAsia" w:ascii="宋体" w:hAnsi="宋体" w:eastAsia="宋体"/>
          <w:color w:val="auto"/>
          <w:sz w:val="28"/>
        </w:rPr>
        <w:t>身份证关键信息应当清晰可辨，否则视为无效投标。</w:t>
      </w:r>
    </w:p>
    <w:p>
      <w:pPr>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注：含授权代表在投标前4个月内（不含投标当月）连续3个月由投标供应商缴纳社保证明材料。</w:t>
      </w:r>
    </w:p>
    <w:p>
      <w:pPr>
        <w:spacing w:beforeLines="0" w:afterLines="0"/>
        <w:jc w:val="center"/>
        <w:rPr>
          <w:rFonts w:hint="eastAsia"/>
          <w:color w:val="auto"/>
          <w:sz w:val="21"/>
          <w:lang w:val="zh-CN"/>
        </w:rPr>
      </w:pPr>
    </w:p>
    <w:p>
      <w:pPr>
        <w:spacing w:beforeLines="0" w:afterLines="0"/>
        <w:jc w:val="center"/>
        <w:rPr>
          <w:rFonts w:hint="eastAsia"/>
          <w:color w:val="auto"/>
          <w:sz w:val="21"/>
          <w:lang w:val="zh-CN"/>
        </w:rPr>
      </w:pPr>
    </w:p>
    <w:p>
      <w:pPr>
        <w:pStyle w:val="6"/>
        <w:spacing w:beforeLines="50" w:afterLines="50"/>
        <w:rPr>
          <w:rFonts w:hint="default"/>
          <w:b w:val="0"/>
          <w:color w:val="auto"/>
          <w:sz w:val="28"/>
        </w:rPr>
      </w:pPr>
      <w:r>
        <w:rPr>
          <w:rFonts w:hint="eastAsia"/>
          <w:b w:val="0"/>
          <w:color w:val="auto"/>
          <w:sz w:val="28"/>
        </w:rPr>
        <w:t>附件8</w:t>
      </w:r>
      <w:r>
        <w:rPr>
          <w:rFonts w:hint="default"/>
          <w:b w:val="0"/>
          <w:color w:val="auto"/>
          <w:sz w:val="28"/>
        </w:rPr>
        <w:t xml:space="preserve"> </w:t>
      </w:r>
      <w:r>
        <w:rPr>
          <w:rFonts w:hint="eastAsia"/>
          <w:b w:val="0"/>
          <w:color w:val="auto"/>
          <w:sz w:val="28"/>
        </w:rPr>
        <w:t>供应商承诺声明</w:t>
      </w:r>
    </w:p>
    <w:p>
      <w:pPr>
        <w:autoSpaceDE w:val="0"/>
        <w:autoSpaceDN w:val="0"/>
        <w:adjustRightInd w:val="0"/>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供应商承诺声明</w:t>
      </w:r>
    </w:p>
    <w:p>
      <w:pPr>
        <w:tabs>
          <w:tab w:val="left" w:pos="771"/>
        </w:tabs>
        <w:spacing w:beforeLines="0" w:afterLines="0" w:line="560" w:lineRule="exact"/>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我单位自愿参加贵部组织的（</w:t>
      </w:r>
      <w:r>
        <w:rPr>
          <w:rFonts w:hint="eastAsia" w:ascii="宋体" w:hAnsi="宋体" w:eastAsia="宋体"/>
          <w:color w:val="auto"/>
          <w:sz w:val="28"/>
          <w:u w:val="single"/>
        </w:rPr>
        <w:t>项目名称</w:t>
      </w:r>
      <w:r>
        <w:rPr>
          <w:rFonts w:hint="eastAsia" w:ascii="宋体" w:hAnsi="宋体" w:eastAsia="宋体"/>
          <w:color w:val="auto"/>
          <w:sz w:val="28"/>
        </w:rPr>
        <w:t>）、（</w:t>
      </w:r>
      <w:r>
        <w:rPr>
          <w:rFonts w:hint="eastAsia" w:ascii="宋体" w:hAnsi="宋体" w:eastAsia="宋体"/>
          <w:color w:val="auto"/>
          <w:sz w:val="28"/>
          <w:u w:val="single"/>
        </w:rPr>
        <w:t>项目编号</w:t>
      </w:r>
      <w:r>
        <w:rPr>
          <w:rFonts w:hint="eastAsia" w:ascii="宋体" w:hAnsi="宋体" w:eastAsia="宋体"/>
          <w:color w:val="auto"/>
          <w:sz w:val="28"/>
        </w:rPr>
        <w:t>）采购活动，承诺声明如下：</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一、供应商诚信承诺</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1.如实编写投标文件，对投标文件中提供的文件材料、图片影像、财务数据、资产情况及相应证明等材料的真实性、完整性、准确性，承担相应的法律责任。</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rPr>
        <w:t>2.因单位转制、兼并、股改等特殊情况，无法提供原始材料、财务数据、资产情况等，造成单位信息难以确认时，自愿放弃参加军队采购活动。</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lang w:val="zh-CN"/>
        </w:rPr>
        <w:t>3.</w:t>
      </w:r>
      <w:r>
        <w:rPr>
          <w:rFonts w:hint="eastAsia" w:ascii="宋体" w:hAnsi="宋体" w:eastAsia="宋体"/>
          <w:color w:val="auto"/>
          <w:sz w:val="28"/>
        </w:rPr>
        <w:t>在提供投标文件或现场核查时，如存在伪造文件材料，提供虚假图片影像、业绩合同、材料数据等，造假或篡改相关数据及资产等情况，自愿放弃中标资格并无条件接受相应处罚。</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二、保密承诺</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1.严格遵守国家和军队的保密法律法规，履行保密义务。</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2.不以任何方式泄露或传播本次采购项目相关信息。</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3.不违规记录、存储、复制本次采购项目相关信息。</w:t>
      </w:r>
    </w:p>
    <w:p>
      <w:pPr>
        <w:autoSpaceDE w:val="0"/>
        <w:autoSpaceDN w:val="0"/>
        <w:adjustRightInd w:val="0"/>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4.招标文件以及相关技术文件专室放置、专盘存储、专人管理。</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lang w:val="zh-CN"/>
        </w:rPr>
        <w:t>5.未经采购机构审查批准，不得擅自在互联网、通讯媒体等发表涉及此次采购项目相关信息。</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三、诚信责任保证金承诺</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1.</w:t>
      </w:r>
      <w:r>
        <w:rPr>
          <w:rFonts w:hint="eastAsia" w:ascii="宋体" w:hAnsi="宋体" w:eastAsia="宋体"/>
          <w:color w:val="auto"/>
          <w:sz w:val="28"/>
        </w:rPr>
        <w:t>严格遵守《供应商诚信承诺》，若受到1年、2年、3年禁止参加军队采购活动处理的，同意缴纳本项目采购预算金额1%、1.5%、2%的诚信责任保证金（按照四舍五入原则，取整到千元），最低额度为10万元，最高额度为200万元。</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2.</w:t>
      </w:r>
      <w:r>
        <w:rPr>
          <w:rFonts w:hint="eastAsia" w:ascii="宋体" w:hAnsi="宋体" w:eastAsia="宋体"/>
          <w:color w:val="auto"/>
          <w:sz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lang w:val="zh-CN"/>
        </w:rPr>
        <w:t>3.</w:t>
      </w:r>
      <w:r>
        <w:rPr>
          <w:rFonts w:hint="eastAsia" w:ascii="宋体" w:hAnsi="宋体" w:eastAsia="宋体"/>
          <w:color w:val="auto"/>
          <w:sz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beforeLines="0" w:afterLines="0" w:line="560" w:lineRule="exact"/>
        <w:ind w:firstLine="560" w:firstLineChars="200"/>
        <w:rPr>
          <w:rFonts w:hint="eastAsia" w:ascii="宋体" w:hAnsi="宋体" w:eastAsia="宋体"/>
          <w:color w:val="auto"/>
          <w:sz w:val="28"/>
          <w:lang w:val="zh-CN"/>
        </w:rPr>
      </w:pPr>
      <w:r>
        <w:rPr>
          <w:rFonts w:hint="eastAsia" w:ascii="宋体" w:hAnsi="宋体" w:eastAsia="宋体"/>
          <w:color w:val="auto"/>
          <w:sz w:val="28"/>
        </w:rPr>
        <w:t>4.给部队造成损失的，同意按照国家法律和合同约定，予以相应经济赔偿。</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四、未被列入违法失信名单承诺</w:t>
      </w:r>
    </w:p>
    <w:p>
      <w:pPr>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黑体" w:hAnsi="黑体" w:eastAsia="黑体"/>
          <w:color w:val="auto"/>
          <w:sz w:val="28"/>
        </w:rPr>
        <w:t>五、关联关系企业不参与采购活动承诺</w:t>
      </w:r>
    </w:p>
    <w:p>
      <w:pPr>
        <w:pStyle w:val="17"/>
        <w:spacing w:beforeLines="0" w:after="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与我单位负责人为同一人或存在直接控股或管理关系的不同供应商，未参加同一包采购活动。</w:t>
      </w:r>
    </w:p>
    <w:p>
      <w:pPr>
        <w:spacing w:beforeLines="0" w:afterLines="0" w:line="560" w:lineRule="exact"/>
        <w:ind w:firstLine="560" w:firstLineChars="200"/>
        <w:rPr>
          <w:rFonts w:hint="eastAsia"/>
          <w:color w:val="auto"/>
          <w:sz w:val="28"/>
        </w:rPr>
      </w:pPr>
      <w:r>
        <w:rPr>
          <w:rFonts w:hint="eastAsia" w:ascii="宋体" w:hAnsi="宋体" w:eastAsia="宋体"/>
          <w:color w:val="auto"/>
          <w:sz w:val="28"/>
        </w:rPr>
        <w:t>我单位为生产型企业的，与我单位生产场经营地址或注册登记地址为同一地址的其他生产型企业，未参加同一包采购活动。</w:t>
      </w:r>
    </w:p>
    <w:p>
      <w:pPr>
        <w:pStyle w:val="17"/>
        <w:spacing w:beforeLines="0" w:after="0" w:afterLines="0" w:line="560" w:lineRule="exact"/>
        <w:ind w:firstLine="560" w:firstLineChars="200"/>
        <w:rPr>
          <w:rFonts w:hint="eastAsia"/>
          <w:color w:val="auto"/>
          <w:sz w:val="28"/>
        </w:rPr>
      </w:pPr>
      <w:r>
        <w:rPr>
          <w:rFonts w:hint="eastAsia" w:ascii="宋体" w:hAnsi="宋体" w:eastAsia="宋体"/>
          <w:color w:val="auto"/>
          <w:sz w:val="28"/>
        </w:rPr>
        <w:t>我单位为非国有销售型企业的，与我单位股东和管理人员（法定代表人、董事或监事）之间存在近亲属（指夫妻、直系血亲、三代以内旁系血亲或近姻亲关系）或相互占股等关联关系的其他非国有销售型企业，也未参加同一包采购活动。</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六、前3年没有重大违法记录的书面声明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我单位在参加本次采购活动前3年内在经营活动中没有重大违法记录。</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七、没有发生过重大质量安全事故的书面声明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我单位近3年没有发生过重大质量安全事故。</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八、非外资独资企业或控股企业的书面声明</w:t>
      </w:r>
    </w:p>
    <w:p>
      <w:pPr>
        <w:tabs>
          <w:tab w:val="left" w:pos="771"/>
        </w:tabs>
        <w:spacing w:beforeLines="0" w:afterLines="0" w:line="560" w:lineRule="exact"/>
        <w:ind w:firstLine="560" w:firstLineChars="200"/>
        <w:rPr>
          <w:rFonts w:hint="eastAsia" w:ascii="宋体" w:hAnsi="宋体" w:eastAsia="宋体"/>
          <w:color w:val="auto"/>
          <w:sz w:val="28"/>
        </w:rPr>
      </w:pPr>
      <w:r>
        <w:rPr>
          <w:rFonts w:hint="eastAsia" w:ascii="宋体" w:hAnsi="宋体" w:eastAsia="宋体"/>
          <w:color w:val="auto"/>
          <w:sz w:val="28"/>
        </w:rPr>
        <w:t>我单位为非外资独资企业或控股企业。</w:t>
      </w:r>
    </w:p>
    <w:p>
      <w:pPr>
        <w:tabs>
          <w:tab w:val="left" w:pos="771"/>
        </w:tabs>
        <w:spacing w:beforeLines="0" w:afterLines="0" w:line="560" w:lineRule="exact"/>
        <w:ind w:firstLine="560" w:firstLineChars="200"/>
        <w:rPr>
          <w:rFonts w:hint="eastAsia" w:ascii="黑体" w:hAnsi="黑体" w:eastAsia="黑体"/>
          <w:color w:val="auto"/>
          <w:sz w:val="28"/>
        </w:rPr>
      </w:pPr>
      <w:r>
        <w:rPr>
          <w:rFonts w:hint="eastAsia" w:ascii="黑体" w:hAnsi="黑体" w:eastAsia="黑体"/>
          <w:color w:val="auto"/>
          <w:sz w:val="28"/>
        </w:rPr>
        <w:t>九、具备履约专业能力的书面声明</w:t>
      </w:r>
    </w:p>
    <w:p>
      <w:pPr>
        <w:spacing w:beforeLines="0" w:afterLines="0" w:line="560" w:lineRule="exact"/>
        <w:ind w:firstLine="560" w:firstLineChars="200"/>
        <w:rPr>
          <w:rFonts w:hint="eastAsia"/>
          <w:color w:val="auto"/>
          <w:sz w:val="28"/>
        </w:rPr>
      </w:pPr>
      <w:r>
        <w:rPr>
          <w:rFonts w:hint="eastAsia" w:eastAsia="宋体"/>
          <w:color w:val="auto"/>
          <w:sz w:val="28"/>
        </w:rPr>
        <w:t>我单位具有履行合同所必需的设备和专业技术能力。</w:t>
      </w:r>
    </w:p>
    <w:p>
      <w:pPr>
        <w:tabs>
          <w:tab w:val="left" w:pos="771"/>
        </w:tabs>
        <w:spacing w:line="560" w:lineRule="exact"/>
        <w:ind w:firstLine="560" w:firstLineChars="200"/>
        <w:rPr>
          <w:rFonts w:hint="eastAsia" w:ascii="黑体" w:hAnsi="黑体" w:eastAsia="黑体" w:cs="宋体"/>
          <w:bCs/>
          <w:color w:val="auto"/>
          <w:sz w:val="28"/>
          <w:szCs w:val="28"/>
          <w:highlight w:val="none"/>
          <w:lang w:val="en-US" w:eastAsia="zh-CN"/>
        </w:rPr>
      </w:pPr>
      <w:r>
        <w:rPr>
          <w:rFonts w:hint="eastAsia" w:ascii="黑体" w:hAnsi="黑体" w:eastAsia="黑体" w:cs="宋体"/>
          <w:bCs/>
          <w:color w:val="auto"/>
          <w:sz w:val="28"/>
          <w:szCs w:val="28"/>
          <w:highlight w:val="none"/>
          <w:lang w:eastAsia="zh-CN"/>
        </w:rPr>
        <w:t>十、投标保证金</w:t>
      </w:r>
      <w:r>
        <w:rPr>
          <w:rFonts w:hint="eastAsia" w:ascii="黑体" w:hAnsi="黑体" w:eastAsia="黑体" w:cs="宋体"/>
          <w:bCs/>
          <w:color w:val="auto"/>
          <w:sz w:val="28"/>
          <w:szCs w:val="28"/>
          <w:highlight w:val="none"/>
          <w:lang w:val="en-US" w:eastAsia="zh-CN"/>
        </w:rPr>
        <w:t>认缴承诺</w:t>
      </w:r>
    </w:p>
    <w:p>
      <w:pPr>
        <w:spacing w:line="560" w:lineRule="exact"/>
        <w:ind w:firstLine="560" w:firstLineChars="200"/>
      </w:pPr>
      <w:r>
        <w:rPr>
          <w:rFonts w:hint="eastAsia" w:ascii="Times New Roman" w:hAnsi="Times New Roman" w:eastAsia="宋体" w:cs="Times New Roman"/>
          <w:color w:val="auto"/>
          <w:sz w:val="28"/>
          <w:szCs w:val="28"/>
          <w:highlight w:val="none"/>
          <w:lang w:val="en-US" w:eastAsia="zh-CN"/>
        </w:rPr>
        <w:t>自开标之日起2年内，若我单位在本项目招投标活动中存在违规行为，自愿认缴投标保证金。如不缴纳，接受加重处罚。</w:t>
      </w:r>
    </w:p>
    <w:p>
      <w:pPr>
        <w:autoSpaceDE w:val="0"/>
        <w:autoSpaceDN w:val="0"/>
        <w:adjustRightInd w:val="0"/>
        <w:spacing w:beforeLines="0" w:afterLines="0" w:line="560" w:lineRule="exact"/>
        <w:ind w:firstLine="560" w:firstLineChars="200"/>
        <w:rPr>
          <w:rFonts w:hint="eastAsia" w:ascii="宋体" w:hAnsi="宋体" w:eastAsia="宋体"/>
          <w:color w:val="auto"/>
          <w:sz w:val="28"/>
        </w:rPr>
      </w:pPr>
    </w:p>
    <w:p>
      <w:pPr>
        <w:spacing w:beforeLines="0" w:afterLines="0" w:line="560" w:lineRule="exact"/>
        <w:ind w:firstLine="560" w:firstLineChars="200"/>
        <w:jc w:val="left"/>
        <w:rPr>
          <w:rFonts w:hint="eastAsia" w:ascii="宋体" w:hAnsi="宋体" w:eastAsia="宋体"/>
          <w:color w:val="auto"/>
          <w:sz w:val="28"/>
          <w:lang w:val="zh-CN"/>
        </w:rPr>
      </w:pPr>
      <w:r>
        <w:rPr>
          <w:rFonts w:hint="eastAsia" w:ascii="宋体" w:hAnsi="宋体" w:eastAsia="宋体"/>
          <w:color w:val="auto"/>
          <w:sz w:val="28"/>
        </w:rPr>
        <w:t>如果我方违反上述承诺声明内容，愿意承担由此导致的一切不利后果和法律责任，</w:t>
      </w:r>
      <w:r>
        <w:rPr>
          <w:rFonts w:hint="eastAsia" w:ascii="宋体" w:hAnsi="宋体" w:eastAsia="宋体"/>
          <w:color w:val="auto"/>
          <w:sz w:val="28"/>
          <w:lang w:val="zh-CN"/>
        </w:rPr>
        <w:t>接受军队采购管理部门和采购机构按国家和军队有关法规作出的相关处罚</w:t>
      </w:r>
      <w:r>
        <w:rPr>
          <w:rFonts w:hint="eastAsia" w:ascii="宋体" w:hAnsi="宋体" w:eastAsia="宋体"/>
          <w:color w:val="auto"/>
          <w:sz w:val="28"/>
        </w:rPr>
        <w:t>。</w:t>
      </w:r>
    </w:p>
    <w:p>
      <w:pPr>
        <w:spacing w:beforeLines="0" w:afterLines="0" w:line="560" w:lineRule="exact"/>
        <w:jc w:val="left"/>
        <w:rPr>
          <w:rFonts w:hint="eastAsia" w:ascii="宋体" w:hAnsi="宋体" w:eastAsia="宋体"/>
          <w:color w:val="auto"/>
          <w:sz w:val="28"/>
          <w:lang w:val="zh-CN"/>
        </w:rPr>
      </w:pP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宋体" w:hAnsi="宋体" w:eastAsia="宋体"/>
          <w:color w:val="auto"/>
          <w:sz w:val="28"/>
          <w:lang w:val="zh-CN"/>
        </w:rPr>
        <w:t>投标供应商全称：（盖章）</w:t>
      </w:r>
    </w:p>
    <w:p>
      <w:pPr>
        <w:spacing w:beforeLines="0" w:afterLines="0" w:line="560" w:lineRule="exact"/>
        <w:ind w:firstLine="560" w:firstLineChars="200"/>
        <w:jc w:val="center"/>
        <w:rPr>
          <w:rFonts w:hint="eastAsia" w:ascii="宋体" w:hAnsi="宋体" w:eastAsia="宋体"/>
          <w:color w:val="auto"/>
          <w:sz w:val="28"/>
          <w:lang w:val="zh-CN"/>
        </w:rPr>
      </w:pP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560" w:firstLineChars="200"/>
        <w:rPr>
          <w:rFonts w:hint="eastAsia"/>
          <w:color w:val="auto"/>
          <w:sz w:val="44"/>
          <w:lang w:val="zh-CN"/>
        </w:rPr>
      </w:pPr>
      <w:r>
        <w:rPr>
          <w:rFonts w:hint="eastAsia" w:ascii="宋体" w:hAnsi="宋体" w:eastAsia="宋体"/>
          <w:color w:val="auto"/>
          <w:sz w:val="28"/>
          <w:lang w:val="zh-CN"/>
        </w:rPr>
        <w:t xml:space="preserve">                              </w:t>
      </w:r>
      <w:r>
        <w:rPr>
          <w:rFonts w:hint="eastAsia" w:ascii="宋体" w:hAnsi="宋体" w:eastAsia="宋体"/>
          <w:color w:val="auto"/>
          <w:sz w:val="28"/>
        </w:rPr>
        <w:t xml:space="preserve"> </w:t>
      </w: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9</w:t>
      </w:r>
      <w:r>
        <w:rPr>
          <w:rFonts w:hint="eastAsia"/>
          <w:b w:val="0"/>
          <w:color w:val="auto"/>
          <w:sz w:val="28"/>
          <w:lang w:val="zh-CN"/>
        </w:rPr>
        <w:t>纳税证明材料</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纳税证明材料</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560" w:firstLineChars="200"/>
        <w:jc w:val="left"/>
        <w:textAlignment w:val="auto"/>
        <w:rPr>
          <w:rFonts w:hint="default" w:ascii="Arial" w:hAnsi="Arial" w:eastAsia="黑体"/>
          <w:color w:val="auto"/>
          <w:sz w:val="28"/>
          <w:lang w:val="zh-CN"/>
        </w:rPr>
      </w:pPr>
      <w:r>
        <w:rPr>
          <w:rFonts w:hint="eastAsia" w:ascii="Times New Roman" w:hAnsi="Times New Roman" w:eastAsia="宋体"/>
          <w:color w:val="auto"/>
          <w:kern w:val="2"/>
          <w:sz w:val="28"/>
          <w:szCs w:val="22"/>
          <w:lang w:val="zh-CN" w:eastAsia="zh-CN"/>
        </w:rPr>
        <w:t>投标供应商近一年内（投标截止时间前）任意6个月纳税证明材料</w:t>
      </w:r>
      <w:r>
        <w:rPr>
          <w:rFonts w:hint="eastAsia"/>
          <w:color w:val="auto"/>
          <w:kern w:val="2"/>
          <w:sz w:val="28"/>
          <w:szCs w:val="22"/>
          <w:lang w:val="zh-CN" w:eastAsia="zh-CN"/>
        </w:rPr>
        <w:t>，</w:t>
      </w:r>
      <w:r>
        <w:rPr>
          <w:rFonts w:hint="eastAsia" w:ascii="Times New Roman" w:hAnsi="Times New Roman" w:eastAsia="宋体"/>
          <w:color w:val="auto"/>
          <w:kern w:val="2"/>
          <w:sz w:val="28"/>
          <w:szCs w:val="22"/>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r>
        <w:rPr>
          <w:rFonts w:hint="eastAsia" w:ascii="Times New Roman"/>
          <w:color w:val="auto"/>
          <w:sz w:val="21"/>
          <w:lang w:val="zh-CN"/>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10</w:t>
      </w:r>
      <w:r>
        <w:rPr>
          <w:rFonts w:hint="eastAsia"/>
          <w:b w:val="0"/>
          <w:color w:val="auto"/>
          <w:sz w:val="28"/>
          <w:lang w:val="zh-CN"/>
        </w:rPr>
        <w:t>缴纳社会保障金证明材料</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缴纳社会保障金证明材料</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560" w:firstLineChars="200"/>
        <w:jc w:val="left"/>
        <w:textAlignment w:val="auto"/>
        <w:rPr>
          <w:rFonts w:hint="default" w:ascii="Arial" w:hAnsi="Arial" w:eastAsia="黑体"/>
          <w:color w:val="auto"/>
          <w:sz w:val="28"/>
        </w:rPr>
      </w:pPr>
      <w:r>
        <w:rPr>
          <w:rFonts w:hint="eastAsia" w:ascii="Times New Roman" w:hAnsi="Times New Roman" w:eastAsia="宋体"/>
          <w:color w:val="auto"/>
          <w:kern w:val="2"/>
          <w:sz w:val="28"/>
          <w:szCs w:val="22"/>
          <w:lang w:val="zh-CN" w:eastAsia="zh-CN"/>
        </w:rPr>
        <w:t>投标供应商近一年内（投标截止时间前）任意6个月缴纳社会保障金证明材料</w:t>
      </w:r>
      <w:r>
        <w:rPr>
          <w:rFonts w:hint="eastAsia"/>
          <w:color w:val="auto"/>
          <w:kern w:val="2"/>
          <w:sz w:val="28"/>
          <w:szCs w:val="22"/>
          <w:lang w:val="zh-CN" w:eastAsia="zh-CN"/>
        </w:rPr>
        <w:t>，</w:t>
      </w:r>
      <w:r>
        <w:rPr>
          <w:rFonts w:hint="eastAsia" w:ascii="Times New Roman" w:hAnsi="Times New Roman" w:eastAsia="宋体"/>
          <w:color w:val="auto"/>
          <w:kern w:val="2"/>
          <w:sz w:val="28"/>
          <w:szCs w:val="22"/>
          <w:lang w:val="zh-CN" w:eastAsia="zh-CN"/>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r>
        <w:rPr>
          <w:rFonts w:hint="eastAsia"/>
          <w:color w:val="auto"/>
          <w:sz w:val="21"/>
        </w:rPr>
        <w:t>。</w:t>
      </w:r>
      <w:r>
        <w:rPr>
          <w:rFonts w:hint="eastAsia"/>
          <w:color w:val="auto"/>
          <w:sz w:val="21"/>
        </w:rPr>
        <w:br w:type="page"/>
      </w:r>
    </w:p>
    <w:p>
      <w:pPr>
        <w:pStyle w:val="6"/>
        <w:spacing w:beforeLines="50" w:afterLines="50"/>
        <w:rPr>
          <w:rFonts w:hint="default"/>
          <w:b w:val="0"/>
          <w:color w:val="auto"/>
          <w:sz w:val="28"/>
          <w:lang w:val="zh-CN"/>
        </w:rPr>
      </w:pPr>
      <w:r>
        <w:rPr>
          <w:rFonts w:hint="eastAsia"/>
          <w:b w:val="0"/>
          <w:color w:val="auto"/>
          <w:sz w:val="28"/>
          <w:lang w:val="zh-CN"/>
        </w:rPr>
        <w:t>附件</w:t>
      </w:r>
      <w:r>
        <w:rPr>
          <w:rFonts w:hint="eastAsia"/>
          <w:b w:val="0"/>
          <w:color w:val="auto"/>
          <w:sz w:val="28"/>
        </w:rPr>
        <w:t>11</w:t>
      </w:r>
      <w:r>
        <w:rPr>
          <w:rFonts w:hint="eastAsia"/>
          <w:b w:val="0"/>
          <w:color w:val="auto"/>
          <w:sz w:val="28"/>
          <w:lang w:val="zh-CN"/>
        </w:rPr>
        <w:t>近</w:t>
      </w:r>
      <w:r>
        <w:rPr>
          <w:rFonts w:hint="eastAsia"/>
          <w:b w:val="0"/>
          <w:color w:val="auto"/>
          <w:sz w:val="28"/>
          <w:lang w:val="en-US" w:eastAsia="zh-CN"/>
        </w:rPr>
        <w:t>3</w:t>
      </w:r>
      <w:r>
        <w:rPr>
          <w:rFonts w:hint="eastAsia"/>
          <w:b w:val="0"/>
          <w:color w:val="auto"/>
          <w:sz w:val="28"/>
          <w:lang w:val="zh-CN"/>
        </w:rPr>
        <w:t>年会计师事务所出具的审计报告</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highlight w:val="yellow"/>
          <w:lang w:val="zh-CN"/>
        </w:rPr>
        <w:t>近</w:t>
      </w:r>
      <w:r>
        <w:rPr>
          <w:rFonts w:hint="eastAsia" w:ascii="黑体" w:hAnsi="黑体" w:eastAsia="黑体"/>
          <w:color w:val="auto"/>
          <w:sz w:val="36"/>
          <w:highlight w:val="yellow"/>
          <w:lang w:val="en-US" w:eastAsia="zh-CN"/>
        </w:rPr>
        <w:t>3</w:t>
      </w:r>
      <w:r>
        <w:rPr>
          <w:rFonts w:hint="eastAsia" w:ascii="黑体" w:hAnsi="黑体" w:eastAsia="黑体"/>
          <w:color w:val="auto"/>
          <w:sz w:val="36"/>
          <w:highlight w:val="yellow"/>
          <w:lang w:val="zh-CN"/>
        </w:rPr>
        <w:t>年</w:t>
      </w:r>
      <w:r>
        <w:rPr>
          <w:rFonts w:hint="eastAsia" w:ascii="黑体" w:hAnsi="黑体" w:eastAsia="黑体"/>
          <w:color w:val="auto"/>
          <w:sz w:val="36"/>
          <w:lang w:val="zh-CN"/>
        </w:rPr>
        <w:t>会计师事务所出具的审计报告</w:t>
      </w:r>
    </w:p>
    <w:p>
      <w:pPr>
        <w:pStyle w:val="2"/>
        <w:jc w:val="center"/>
        <w:rPr>
          <w:rFonts w:hint="eastAsia"/>
          <w:lang w:val="zh-CN"/>
        </w:rPr>
      </w:pPr>
      <w:r>
        <w:rPr>
          <w:rFonts w:hint="eastAsia"/>
          <w:lang w:val="zh-CN"/>
        </w:rPr>
        <w:t>投标供应商提供会计师事务所出具的2021、2022、2023年度审计报告</w:t>
      </w:r>
    </w:p>
    <w:p>
      <w:pPr>
        <w:pStyle w:val="17"/>
        <w:spacing w:beforeLines="0" w:after="0" w:afterLines="0" w:line="560" w:lineRule="exact"/>
        <w:ind w:firstLine="560" w:firstLineChars="200"/>
        <w:rPr>
          <w:rFonts w:hint="eastAsia"/>
          <w:color w:val="auto"/>
          <w:sz w:val="28"/>
          <w:lang w:val="zh-CN"/>
        </w:rPr>
      </w:pPr>
      <w:r>
        <w:rPr>
          <w:rFonts w:hint="eastAsia" w:eastAsia="宋体"/>
          <w:color w:val="auto"/>
          <w:sz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pStyle w:val="17"/>
        <w:spacing w:beforeLines="0" w:after="0" w:afterLines="0" w:line="560" w:lineRule="exact"/>
        <w:ind w:firstLine="560" w:firstLineChars="200"/>
        <w:rPr>
          <w:rFonts w:hint="eastAsia" w:ascii="Times New Roman" w:hAnsi="Times New Roman" w:eastAsia="宋体"/>
          <w:color w:val="auto"/>
          <w:sz w:val="28"/>
          <w:szCs w:val="22"/>
          <w:lang w:val="zh-CN"/>
        </w:rPr>
      </w:pPr>
      <w:r>
        <w:rPr>
          <w:rFonts w:hint="eastAsia" w:ascii="Times New Roman" w:hAnsi="Times New Roman" w:eastAsia="宋体"/>
          <w:color w:val="auto"/>
          <w:sz w:val="28"/>
          <w:szCs w:val="22"/>
          <w:lang w:val="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spacing w:beforeLines="0" w:afterLines="0"/>
        <w:rPr>
          <w:rFonts w:hint="eastAsia"/>
          <w:color w:val="auto"/>
          <w:sz w:val="21"/>
          <w:lang w:val="zh-CN"/>
        </w:rPr>
      </w:pPr>
    </w:p>
    <w:p>
      <w:pPr>
        <w:widowControl/>
        <w:spacing w:beforeLines="0" w:afterLines="0"/>
        <w:ind w:firstLine="420" w:firstLineChars="200"/>
        <w:jc w:val="left"/>
        <w:rPr>
          <w:rFonts w:hint="eastAsia" w:ascii="Arial" w:hAnsi="Arial" w:eastAsia="黑体"/>
          <w:color w:val="auto"/>
          <w:sz w:val="28"/>
          <w:lang w:val="zh-CN"/>
        </w:rPr>
      </w:pPr>
      <w:r>
        <w:rPr>
          <w:rFonts w:hint="eastAsia" w:ascii="Times New Roman"/>
          <w:color w:val="auto"/>
          <w:sz w:val="21"/>
          <w:lang w:val="zh-CN"/>
        </w:rPr>
        <w:br w:type="page"/>
      </w: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hint="eastAsia" w:ascii="Arial" w:hAnsi="Arial" w:eastAsia="黑体" w:cs="Times New Roman"/>
          <w:bCs/>
          <w:sz w:val="28"/>
          <w:szCs w:val="28"/>
          <w:lang w:val="en-US" w:eastAsia="zh-CN"/>
        </w:rPr>
        <w:t>附件12 投标保证金要求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1.开标后投标（供应商在投标有效期内撤回其投标文件的；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保函有效期需满足本项目投标有效期</w:t>
      </w:r>
      <w:r>
        <w:rPr>
          <w:rFonts w:hint="eastAsia" w:ascii="宋体" w:hAnsi="宋体" w:eastAsia="宋体" w:cs="宋体"/>
          <w:b/>
          <w:bCs/>
          <w:sz w:val="24"/>
          <w:szCs w:val="24"/>
          <w:lang w:eastAsia="zh-CN"/>
        </w:rPr>
        <w:t>【</w:t>
      </w:r>
      <w:r>
        <w:rPr>
          <w:rFonts w:ascii="宋体" w:hAnsi="宋体" w:eastAsia="宋体" w:cs="宋体"/>
          <w:b/>
          <w:bCs/>
          <w:sz w:val="24"/>
          <w:szCs w:val="24"/>
        </w:rPr>
        <w:t>自投标文件递交之日起不少于90天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投标有效期结束30日后，投标人未及时取回的保函视为</w:t>
      </w:r>
      <w:r>
        <w:rPr>
          <w:rFonts w:hint="eastAsia" w:ascii="宋体" w:hAnsi="宋体" w:eastAsia="宋体" w:cs="宋体"/>
          <w:b/>
          <w:bCs/>
          <w:sz w:val="24"/>
          <w:szCs w:val="24"/>
          <w:lang w:eastAsia="zh-CN"/>
        </w:rPr>
        <w:t>投标</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rPr>
          <w:lang w:val="zh-CN"/>
        </w:rPr>
      </w:pPr>
      <w:r>
        <w:rPr>
          <w:highlight w:val="none"/>
          <w:lang w:val="zh-CN"/>
        </w:rPr>
        <w:br w:type="page"/>
      </w:r>
    </w:p>
    <w:p>
      <w:pPr>
        <w:spacing w:beforeLines="250" w:afterLines="0" w:line="480" w:lineRule="auto"/>
        <w:jc w:val="center"/>
        <w:rPr>
          <w:rFonts w:hint="eastAsia" w:ascii="方正小标宋简体" w:eastAsia="方正小标宋简体"/>
          <w:color w:val="auto"/>
          <w:sz w:val="44"/>
        </w:rPr>
      </w:pPr>
      <w:r>
        <w:rPr>
          <w:rFonts w:hint="eastAsia" w:ascii="方正小标宋简体" w:eastAsia="方正小标宋简体"/>
          <w:color w:val="auto"/>
          <w:sz w:val="48"/>
        </w:rPr>
        <w:t>军队物资类项目公开招标</w:t>
      </w:r>
    </w:p>
    <w:p>
      <w:pPr>
        <w:spacing w:beforeLines="0" w:afterLines="200"/>
        <w:jc w:val="center"/>
        <w:rPr>
          <w:rFonts w:hint="eastAsia" w:ascii="方正小标宋简体" w:eastAsia="方正小标宋简体"/>
          <w:color w:val="auto"/>
          <w:sz w:val="21"/>
        </w:rPr>
      </w:pPr>
      <w:r>
        <w:rPr>
          <w:rFonts w:hint="eastAsia" w:ascii="方正小标宋简体" w:eastAsia="方正小标宋简体"/>
          <w:color w:val="auto"/>
          <w:sz w:val="84"/>
        </w:rPr>
        <w:t>投 标 文 件</w:t>
      </w:r>
    </w:p>
    <w:p>
      <w:pPr>
        <w:pStyle w:val="5"/>
        <w:spacing w:beforeLines="0" w:afterLines="0"/>
        <w:jc w:val="center"/>
        <w:rPr>
          <w:rFonts w:hint="eastAsia" w:ascii="方正小标宋简体" w:eastAsia="方正小标宋简体"/>
          <w:b w:val="0"/>
          <w:color w:val="auto"/>
          <w:sz w:val="52"/>
        </w:rPr>
      </w:pPr>
      <w:r>
        <w:rPr>
          <w:rFonts w:hint="eastAsia" w:ascii="方正小标宋简体" w:eastAsia="方正小标宋简体"/>
          <w:b w:val="0"/>
          <w:color w:val="auto"/>
          <w:sz w:val="52"/>
          <w:lang w:val="en-US" w:eastAsia="zh-CN"/>
        </w:rPr>
        <w:t>三</w:t>
      </w:r>
      <w:r>
        <w:rPr>
          <w:rFonts w:hint="eastAsia" w:ascii="方正小标宋简体" w:eastAsia="方正小标宋简体"/>
          <w:b w:val="0"/>
          <w:color w:val="auto"/>
          <w:sz w:val="52"/>
        </w:rPr>
        <w:t>、商务技术文件</w:t>
      </w:r>
    </w:p>
    <w:p>
      <w:pPr>
        <w:adjustRightInd w:val="0"/>
        <w:snapToGrid w:val="0"/>
        <w:spacing w:beforeLines="0" w:afterLines="0" w:line="360" w:lineRule="auto"/>
        <w:rPr>
          <w:rFonts w:hint="eastAsia" w:ascii="方正小标宋简体" w:hAnsi="黑体" w:eastAsia="方正小标宋简体"/>
          <w:color w:val="auto"/>
          <w:sz w:val="32"/>
        </w:rPr>
      </w:pP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项目名称：</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项目编号：</w:t>
      </w:r>
    </w:p>
    <w:p>
      <w:pPr>
        <w:spacing w:beforeLines="0" w:afterLines="0" w:line="560" w:lineRule="exact"/>
        <w:ind w:firstLine="2160" w:firstLineChars="600"/>
        <w:rPr>
          <w:rFonts w:hint="eastAsia" w:ascii="方正小标宋简体" w:eastAsia="方正小标宋简体"/>
          <w:color w:val="auto"/>
          <w:sz w:val="36"/>
        </w:rPr>
      </w:pPr>
      <w:r>
        <w:rPr>
          <w:rFonts w:hint="eastAsia" w:ascii="方正小标宋简体" w:eastAsia="方正小标宋简体"/>
          <w:color w:val="auto"/>
          <w:sz w:val="36"/>
        </w:rPr>
        <w:t>包 号：</w:t>
      </w: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jc w:val="center"/>
        <w:rPr>
          <w:rFonts w:hint="eastAsia" w:ascii="方正小标宋简体" w:eastAsia="方正小标宋简体"/>
          <w:color w:val="auto"/>
          <w:sz w:val="36"/>
        </w:rPr>
      </w:pPr>
    </w:p>
    <w:p>
      <w:pPr>
        <w:spacing w:beforeLines="0" w:afterLines="0"/>
        <w:ind w:firstLine="720" w:firstLineChars="200"/>
        <w:jc w:val="center"/>
        <w:rPr>
          <w:rFonts w:hint="eastAsia" w:ascii="方正小标宋简体" w:eastAsia="方正小标宋简体"/>
          <w:color w:val="auto"/>
          <w:sz w:val="36"/>
        </w:rPr>
      </w:pPr>
      <w:r>
        <w:rPr>
          <w:rFonts w:hint="eastAsia" w:ascii="方正小标宋简体" w:eastAsia="方正小标宋简体"/>
          <w:color w:val="auto"/>
          <w:sz w:val="36"/>
        </w:rPr>
        <w:t>投标供应商：（盖章）</w:t>
      </w:r>
    </w:p>
    <w:p>
      <w:pPr>
        <w:spacing w:beforeLines="100" w:afterLines="0"/>
        <w:ind w:firstLine="720" w:firstLineChars="200"/>
        <w:jc w:val="center"/>
        <w:rPr>
          <w:rFonts w:hint="eastAsia" w:ascii="方正小标宋简体" w:hAnsi="宋体" w:eastAsia="方正小标宋简体"/>
          <w:color w:val="auto"/>
          <w:sz w:val="21"/>
        </w:rPr>
      </w:pP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年</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月</w:t>
      </w:r>
      <w:r>
        <w:rPr>
          <w:rFonts w:hint="eastAsia" w:ascii="方正小标宋简体" w:eastAsia="方正小标宋简体"/>
          <w:color w:val="auto"/>
          <w:sz w:val="36"/>
          <w:lang w:val="en-US" w:eastAsia="zh-CN"/>
        </w:rPr>
        <w:t xml:space="preserve">  </w:t>
      </w:r>
      <w:r>
        <w:rPr>
          <w:rFonts w:hint="eastAsia" w:ascii="方正小标宋简体" w:eastAsia="方正小标宋简体"/>
          <w:color w:val="auto"/>
          <w:sz w:val="36"/>
        </w:rPr>
        <w:t>日</w:t>
      </w:r>
    </w:p>
    <w:p>
      <w:pPr>
        <w:spacing w:beforeLines="0" w:afterLines="0" w:line="400" w:lineRule="exact"/>
        <w:ind w:firstLine="493" w:firstLineChars="235"/>
        <w:jc w:val="left"/>
        <w:rPr>
          <w:rFonts w:hint="eastAsia" w:ascii="宋体" w:hAnsi="宋体" w:eastAsia="宋体"/>
          <w:color w:val="auto"/>
          <w:sz w:val="21"/>
        </w:rPr>
      </w:pPr>
    </w:p>
    <w:p>
      <w:pPr>
        <w:spacing w:beforeLines="0" w:afterLines="0" w:line="400" w:lineRule="exact"/>
        <w:ind w:firstLine="493" w:firstLineChars="235"/>
        <w:jc w:val="left"/>
        <w:rPr>
          <w:rFonts w:hint="eastAsia" w:ascii="宋体" w:hAnsi="宋体" w:eastAsia="宋体"/>
          <w:color w:val="auto"/>
          <w:sz w:val="21"/>
        </w:rPr>
      </w:pPr>
    </w:p>
    <w:p>
      <w:pPr>
        <w:pStyle w:val="6"/>
        <w:spacing w:beforeLines="50" w:afterLines="50"/>
        <w:rPr>
          <w:rFonts w:hint="default"/>
          <w:b w:val="0"/>
          <w:color w:val="auto"/>
          <w:sz w:val="28"/>
        </w:rPr>
        <w:sectPr>
          <w:headerReference r:id="rId21" w:type="default"/>
          <w:footerReference r:id="rId22" w:type="default"/>
          <w:pgSz w:w="11906" w:h="16838"/>
          <w:pgMar w:top="1418" w:right="1134" w:bottom="1418" w:left="1418" w:header="851" w:footer="851" w:gutter="0"/>
          <w:lnNumType w:countBy="0" w:distance="360"/>
          <w:pgNumType w:fmt="decimal"/>
          <w:cols w:space="720" w:num="1"/>
          <w:docGrid w:type="lines" w:linePitch="388" w:charSpace="-1260"/>
        </w:sectPr>
      </w:pPr>
    </w:p>
    <w:p>
      <w:pPr>
        <w:pStyle w:val="6"/>
        <w:spacing w:beforeLines="50" w:afterLines="50"/>
        <w:rPr>
          <w:rFonts w:hint="default"/>
          <w:b w:val="0"/>
          <w:color w:val="auto"/>
          <w:sz w:val="28"/>
          <w:lang w:val="zh-CN"/>
        </w:rPr>
      </w:pPr>
      <w:r>
        <w:rPr>
          <w:rFonts w:hint="eastAsia"/>
          <w:b w:val="0"/>
          <w:color w:val="auto"/>
          <w:sz w:val="28"/>
        </w:rPr>
        <w:t>附件13符合性审查索引表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符合性审查索引表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811"/>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序号</w:t>
            </w:r>
          </w:p>
        </w:tc>
        <w:tc>
          <w:tcPr>
            <w:tcW w:w="581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符合性审查项目</w:t>
            </w:r>
          </w:p>
        </w:tc>
        <w:tc>
          <w:tcPr>
            <w:tcW w:w="280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w:t>
            </w:r>
            <w:r>
              <w:rPr>
                <w:rFonts w:hint="eastAsia" w:eastAsia="宋体"/>
                <w:color w:val="auto"/>
                <w:sz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9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581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4   </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5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80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4" w:hRule="exact"/>
          <w:jc w:val="center"/>
        </w:trPr>
        <w:tc>
          <w:tcPr>
            <w:tcW w:w="957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r>
              <w:rPr>
                <w:rFonts w:hint="eastAsia" w:eastAsia="宋体"/>
                <w:color w:val="000000" w:themeColor="text1"/>
                <w:sz w:val="24"/>
                <w14:textFill>
                  <w14:solidFill>
                    <w14:schemeClr w14:val="tx1"/>
                  </w14:solidFill>
                </w14:textFill>
              </w:rPr>
              <w:t>“</w:t>
            </w:r>
            <w:r>
              <w:rPr>
                <w:rFonts w:hint="eastAsia" w:ascii="仿宋_GB2312" w:hAnsi="仿宋_GB2312" w:eastAsia="仿宋_GB2312" w:cs="仿宋_GB2312"/>
                <w:b/>
                <w:color w:val="000000" w:themeColor="text1"/>
                <w:sz w:val="22"/>
                <w:szCs w:val="22"/>
                <w:highlight w:val="none"/>
                <w:lang w:val="zh-CN"/>
                <w14:textFill>
                  <w14:solidFill>
                    <w14:schemeClr w14:val="tx1"/>
                  </w14:solidFill>
                </w14:textFill>
              </w:rPr>
              <w:t>★</w:t>
            </w:r>
            <w:r>
              <w:rPr>
                <w:rFonts w:hint="eastAsia" w:eastAsia="宋体"/>
                <w:color w:val="000000" w:themeColor="text1"/>
                <w:sz w:val="24"/>
                <w14:textFill>
                  <w14:solidFill>
                    <w14:schemeClr w14:val="tx1"/>
                  </w14:solidFill>
                </w14:textFill>
              </w:rPr>
              <w:t>”号项及“</w:t>
            </w:r>
            <w:r>
              <w:rPr>
                <w:rFonts w:hint="eastAsia" w:asciiTheme="minorEastAsia" w:hAnsiTheme="minorEastAsia" w:eastAsiaTheme="minorEastAsia" w:cstheme="minorEastAsia"/>
                <w:color w:val="000000" w:themeColor="text1"/>
                <w:kern w:val="2"/>
                <w:sz w:val="22"/>
                <w:szCs w:val="22"/>
                <w:highlight w:val="none"/>
                <w:lang w:val="zh-CN" w:eastAsia="zh-CN" w:bidi="ar-SA"/>
                <w14:textFill>
                  <w14:solidFill>
                    <w14:schemeClr w14:val="tx1"/>
                  </w14:solidFill>
                </w14:textFill>
              </w:rPr>
              <w:t>▲</w:t>
            </w:r>
            <w:r>
              <w:rPr>
                <w:rFonts w:hint="eastAsia" w:eastAsia="宋体"/>
                <w:color w:val="000000" w:themeColor="text1"/>
                <w:sz w:val="24"/>
                <w14:textFill>
                  <w14:solidFill>
                    <w14:schemeClr w14:val="tx1"/>
                  </w14:solidFill>
                </w14:textFill>
              </w:rPr>
              <w:t>”</w:t>
            </w:r>
            <w:r>
              <w:rPr>
                <w:rFonts w:hint="eastAsia" w:eastAsia="宋体"/>
                <w:color w:val="auto"/>
                <w:sz w:val="24"/>
              </w:rPr>
              <w:t>证明材料务必标清页码）</w:t>
            </w:r>
          </w:p>
        </w:tc>
      </w:tr>
    </w:tbl>
    <w:p>
      <w:pPr>
        <w:spacing w:beforeLines="0" w:afterLines="0"/>
        <w:rPr>
          <w:rFonts w:hint="eastAsia"/>
          <w:color w:val="auto"/>
          <w:sz w:val="28"/>
          <w:lang w:val="zh-CN"/>
        </w:rPr>
      </w:pPr>
    </w:p>
    <w:p>
      <w:pPr>
        <w:spacing w:beforeLines="0" w:afterLines="0"/>
        <w:rPr>
          <w:rFonts w:hint="eastAsia"/>
          <w:color w:val="auto"/>
          <w:sz w:val="28"/>
        </w:rPr>
      </w:pPr>
    </w:p>
    <w:p>
      <w:pPr>
        <w:spacing w:beforeLines="0" w:afterLines="0"/>
        <w:rPr>
          <w:rFonts w:hint="eastAsia"/>
          <w:color w:val="auto"/>
          <w:sz w:val="28"/>
        </w:rPr>
      </w:pPr>
    </w:p>
    <w:p>
      <w:pPr>
        <w:widowControl/>
        <w:spacing w:beforeLines="0" w:afterLines="0"/>
        <w:ind w:firstLine="560" w:firstLineChars="200"/>
        <w:jc w:val="left"/>
        <w:rPr>
          <w:rFonts w:hint="eastAsia"/>
          <w:color w:val="auto"/>
          <w:sz w:val="28"/>
        </w:rPr>
      </w:pPr>
      <w:r>
        <w:rPr>
          <w:rFonts w:hint="eastAsia"/>
          <w:color w:val="auto"/>
          <w:sz w:val="28"/>
        </w:rPr>
        <w:br w:type="page"/>
      </w:r>
    </w:p>
    <w:p>
      <w:pPr>
        <w:pStyle w:val="6"/>
        <w:spacing w:beforeLines="50" w:afterLines="50"/>
        <w:rPr>
          <w:rFonts w:hint="default"/>
          <w:b w:val="0"/>
          <w:color w:val="auto"/>
          <w:sz w:val="28"/>
          <w:lang w:val="zh-CN"/>
        </w:rPr>
      </w:pPr>
      <w:r>
        <w:rPr>
          <w:rFonts w:hint="eastAsia"/>
          <w:b w:val="0"/>
          <w:color w:val="auto"/>
          <w:sz w:val="28"/>
        </w:rPr>
        <w:t>附件14商务评审索引表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商务评审索引表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67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363"/>
        <w:gridCol w:w="2126"/>
        <w:gridCol w:w="1365"/>
        <w:gridCol w:w="1928"/>
        <w:gridCol w:w="2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363"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评审项目</w:t>
            </w:r>
          </w:p>
        </w:tc>
        <w:tc>
          <w:tcPr>
            <w:tcW w:w="2126"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计分模型</w:t>
            </w:r>
          </w:p>
        </w:tc>
        <w:tc>
          <w:tcPr>
            <w:tcW w:w="1365"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标准分值</w:t>
            </w:r>
          </w:p>
        </w:tc>
        <w:tc>
          <w:tcPr>
            <w:tcW w:w="3955"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投标供应商填写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126"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指标值或评分项</w:t>
            </w: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一</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项目1</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363"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2126"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136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项目2</w:t>
            </w:r>
          </w:p>
        </w:tc>
        <w:tc>
          <w:tcPr>
            <w:tcW w:w="212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36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212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8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36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0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9679"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pPr>
        <w:widowControl/>
        <w:spacing w:beforeLines="0" w:afterLines="0"/>
        <w:ind w:firstLine="420" w:firstLineChars="200"/>
        <w:jc w:val="left"/>
        <w:rPr>
          <w:rFonts w:hint="default" w:ascii="Arial" w:hAnsi="Arial" w:eastAsia="黑体"/>
          <w:color w:val="auto"/>
          <w:sz w:val="28"/>
        </w:rPr>
      </w:pPr>
      <w:r>
        <w:rPr>
          <w:rFonts w:hint="eastAsia"/>
          <w:color w:val="auto"/>
          <w:sz w:val="21"/>
        </w:rPr>
        <w:br w:type="page"/>
      </w:r>
    </w:p>
    <w:p>
      <w:pPr>
        <w:pStyle w:val="6"/>
        <w:spacing w:beforeLines="0" w:afterLines="50"/>
        <w:rPr>
          <w:rFonts w:hint="eastAsia" w:ascii="宋体" w:hAnsi="宋体" w:eastAsia="宋体"/>
          <w:b w:val="0"/>
          <w:color w:val="auto"/>
          <w:sz w:val="28"/>
        </w:rPr>
      </w:pPr>
      <w:r>
        <w:rPr>
          <w:rFonts w:hint="eastAsia"/>
          <w:b w:val="0"/>
          <w:color w:val="auto"/>
          <w:sz w:val="28"/>
        </w:rPr>
        <w:t>附件</w:t>
      </w:r>
      <w:r>
        <w:rPr>
          <w:rFonts w:hint="eastAsia"/>
          <w:b w:val="0"/>
          <w:color w:val="auto"/>
          <w:sz w:val="28"/>
          <w:lang w:val="en-US" w:eastAsia="zh-CN"/>
        </w:rPr>
        <w:t>15</w:t>
      </w:r>
      <w:r>
        <w:rPr>
          <w:rFonts w:hint="default"/>
          <w:b w:val="0"/>
          <w:color w:val="auto"/>
          <w:sz w:val="28"/>
        </w:rPr>
        <w:t xml:space="preserve"> </w:t>
      </w:r>
      <w:r>
        <w:rPr>
          <w:rFonts w:hint="eastAsia"/>
          <w:b w:val="0"/>
          <w:color w:val="auto"/>
          <w:sz w:val="28"/>
        </w:rPr>
        <w:t>投标函</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投标函</w:t>
      </w:r>
    </w:p>
    <w:p>
      <w:pPr>
        <w:keepNext w:val="0"/>
        <w:keepLines w:val="0"/>
        <w:pageBreakBefore w:val="0"/>
        <w:widowControl w:val="0"/>
        <w:kinsoku/>
        <w:wordWrap/>
        <w:overflowPunct/>
        <w:topLinePunct w:val="0"/>
        <w:autoSpaceDE/>
        <w:autoSpaceDN/>
        <w:bidi w:val="0"/>
        <w:adjustRightInd/>
        <w:snapToGrid w:val="0"/>
        <w:spacing w:beforeLines="0" w:afterLines="0" w:line="300" w:lineRule="auto"/>
        <w:textAlignment w:val="auto"/>
        <w:rPr>
          <w:rFonts w:hint="eastAsia" w:ascii="宋体" w:hAnsi="宋体" w:eastAsia="宋体"/>
          <w:color w:val="auto"/>
          <w:sz w:val="28"/>
        </w:rPr>
      </w:pPr>
      <w:r>
        <w:rPr>
          <w:rFonts w:hint="eastAsia" w:ascii="宋体" w:hAnsi="宋体" w:eastAsia="宋体"/>
          <w:color w:val="auto"/>
          <w:sz w:val="28"/>
          <w:u w:val="single"/>
        </w:rPr>
        <w:t>（采购机构名称）</w:t>
      </w:r>
      <w:r>
        <w:rPr>
          <w:rFonts w:hint="eastAsia" w:ascii="宋体" w:hAnsi="宋体" w:eastAsia="宋体"/>
          <w:color w:val="auto"/>
          <w:sz w:val="28"/>
        </w:rPr>
        <w:t>：</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我方参加贵部组织的</w:t>
      </w:r>
      <w:r>
        <w:rPr>
          <w:rFonts w:hint="eastAsia" w:ascii="宋体" w:hAnsi="宋体" w:eastAsia="宋体"/>
          <w:color w:val="auto"/>
          <w:sz w:val="28"/>
          <w:u w:val="single"/>
        </w:rPr>
        <w:t>（项目编号和项目名称）</w:t>
      </w:r>
      <w:r>
        <w:rPr>
          <w:rFonts w:hint="eastAsia" w:ascii="宋体" w:hAnsi="宋体" w:eastAsia="宋体"/>
          <w:color w:val="auto"/>
          <w:sz w:val="28"/>
        </w:rPr>
        <w:t>招标采购活动，并对</w:t>
      </w:r>
      <w:r>
        <w:rPr>
          <w:rFonts w:hint="eastAsia" w:ascii="宋体" w:hAnsi="宋体" w:eastAsia="宋体"/>
          <w:color w:val="auto"/>
          <w:sz w:val="28"/>
          <w:u w:val="single"/>
        </w:rPr>
        <w:t>（包号或物资名称）</w:t>
      </w:r>
      <w:r>
        <w:rPr>
          <w:rFonts w:hint="eastAsia" w:ascii="宋体" w:hAnsi="宋体" w:eastAsia="宋体"/>
          <w:color w:val="auto"/>
          <w:sz w:val="28"/>
        </w:rPr>
        <w:t>进行投标。</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一、按照招标文件要求提交</w:t>
      </w:r>
      <w:r>
        <w:rPr>
          <w:rFonts w:hint="eastAsia" w:ascii="宋体" w:hAnsi="宋体" w:eastAsia="宋体"/>
          <w:color w:val="auto"/>
          <w:sz w:val="28"/>
          <w:lang w:val="zh-CN"/>
        </w:rPr>
        <w:t>投标文件正本</w:t>
      </w:r>
      <w:r>
        <w:rPr>
          <w:rFonts w:hint="eastAsia" w:ascii="宋体" w:hAnsi="宋体"/>
          <w:color w:val="auto"/>
          <w:sz w:val="28"/>
          <w:u w:val="single"/>
          <w:lang w:val="en-US" w:eastAsia="zh-CN"/>
        </w:rPr>
        <w:t>1</w:t>
      </w:r>
      <w:r>
        <w:rPr>
          <w:rFonts w:hint="eastAsia" w:ascii="宋体" w:hAnsi="宋体" w:eastAsia="宋体"/>
          <w:color w:val="auto"/>
          <w:sz w:val="28"/>
          <w:lang w:val="zh-CN"/>
        </w:rPr>
        <w:t>份和副本</w:t>
      </w:r>
      <w:r>
        <w:rPr>
          <w:rFonts w:hint="eastAsia" w:ascii="宋体" w:hAnsi="宋体"/>
          <w:color w:val="auto"/>
          <w:sz w:val="28"/>
          <w:u w:val="single"/>
          <w:lang w:val="en-US" w:eastAsia="zh-CN"/>
        </w:rPr>
        <w:t>4</w:t>
      </w:r>
      <w:r>
        <w:rPr>
          <w:rFonts w:hint="eastAsia" w:ascii="宋体" w:hAnsi="宋体" w:eastAsia="宋体"/>
          <w:color w:val="auto"/>
          <w:sz w:val="28"/>
          <w:lang w:val="zh-CN"/>
        </w:rPr>
        <w:t>份</w:t>
      </w:r>
      <w:r>
        <w:rPr>
          <w:rFonts w:hint="eastAsia" w:ascii="宋体" w:hAnsi="宋体" w:eastAsia="宋体"/>
          <w:color w:val="auto"/>
          <w:sz w:val="28"/>
        </w:rPr>
        <w:t>，电子版投标文件</w:t>
      </w:r>
      <w:r>
        <w:rPr>
          <w:rFonts w:hint="eastAsia" w:ascii="宋体" w:hAnsi="宋体"/>
          <w:color w:val="auto"/>
          <w:sz w:val="28"/>
          <w:u w:val="single"/>
          <w:lang w:val="en-US" w:eastAsia="zh-CN"/>
        </w:rPr>
        <w:t>1</w:t>
      </w:r>
      <w:r>
        <w:rPr>
          <w:rFonts w:hint="eastAsia" w:ascii="宋体" w:hAnsi="宋体" w:eastAsia="宋体"/>
          <w:color w:val="auto"/>
          <w:sz w:val="28"/>
        </w:rPr>
        <w:t>份。其中，“价格文件”</w:t>
      </w:r>
      <w:r>
        <w:rPr>
          <w:rFonts w:hint="eastAsia" w:ascii="宋体" w:hAnsi="宋体"/>
          <w:color w:val="auto"/>
          <w:sz w:val="28"/>
          <w:u w:val="single"/>
          <w:lang w:val="en-US" w:eastAsia="zh-CN"/>
        </w:rPr>
        <w:t>5</w:t>
      </w:r>
      <w:r>
        <w:rPr>
          <w:rFonts w:hint="eastAsia" w:ascii="宋体" w:hAnsi="宋体" w:eastAsia="宋体"/>
          <w:color w:val="auto"/>
          <w:sz w:val="28"/>
        </w:rPr>
        <w:t>份单独密封提交。</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lang w:val="zh-CN"/>
        </w:rPr>
        <w:t>二、我方已完全理解招标文件的全部内容，自愿接受并执行招标文件的全部条款</w:t>
      </w:r>
      <w:r>
        <w:rPr>
          <w:rFonts w:hint="eastAsia" w:ascii="宋体" w:hAnsi="宋体" w:eastAsia="宋体"/>
          <w:color w:val="auto"/>
          <w:sz w:val="28"/>
        </w:rPr>
        <w:t>。</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三、本投标</w:t>
      </w:r>
      <w:r>
        <w:rPr>
          <w:rFonts w:hint="eastAsia" w:ascii="宋体" w:hAnsi="宋体" w:eastAsia="宋体"/>
          <w:color w:val="auto"/>
          <w:sz w:val="28"/>
          <w:lang w:val="zh-CN"/>
        </w:rPr>
        <w:t>有效期自提交投标文件的截止之日起</w:t>
      </w:r>
      <w:r>
        <w:rPr>
          <w:rFonts w:hint="eastAsia" w:ascii="宋体" w:hAnsi="宋体"/>
          <w:color w:val="auto"/>
          <w:sz w:val="28"/>
          <w:highlight w:val="yellow"/>
          <w:u w:val="single"/>
          <w:lang w:val="en-US" w:eastAsia="zh-CN"/>
        </w:rPr>
        <w:t>90</w:t>
      </w:r>
      <w:r>
        <w:rPr>
          <w:rFonts w:hint="eastAsia" w:ascii="宋体" w:hAnsi="宋体" w:eastAsia="宋体"/>
          <w:color w:val="auto"/>
          <w:sz w:val="28"/>
          <w:lang w:val="zh-CN"/>
        </w:rPr>
        <w:t>日内有效</w:t>
      </w:r>
      <w:r>
        <w:rPr>
          <w:rFonts w:hint="eastAsia" w:ascii="宋体" w:hAnsi="宋体" w:eastAsia="宋体"/>
          <w:color w:val="auto"/>
          <w:sz w:val="28"/>
        </w:rPr>
        <w:t>。</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snapToGrid w:val="0"/>
          <w:color w:val="auto"/>
          <w:sz w:val="28"/>
          <w:lang w:val="zh-CN"/>
        </w:rPr>
      </w:pPr>
      <w:r>
        <w:rPr>
          <w:rFonts w:hint="eastAsia" w:ascii="宋体" w:hAnsi="宋体" w:eastAsia="宋体"/>
          <w:snapToGrid w:val="0"/>
          <w:color w:val="auto"/>
          <w:sz w:val="28"/>
          <w:lang w:val="zh-CN"/>
        </w:rPr>
        <w:t>四、我方在参与投标前已仔细研究了招标文件和所有相关</w:t>
      </w:r>
      <w:r>
        <w:rPr>
          <w:rFonts w:hint="eastAsia" w:ascii="宋体" w:hAnsi="宋体" w:eastAsia="宋体"/>
          <w:color w:val="auto"/>
          <w:sz w:val="28"/>
        </w:rPr>
        <w:t>材料</w:t>
      </w:r>
      <w:r>
        <w:rPr>
          <w:rFonts w:hint="eastAsia" w:ascii="宋体" w:hAnsi="宋体" w:eastAsia="宋体"/>
          <w:snapToGrid w:val="0"/>
          <w:color w:val="auto"/>
          <w:sz w:val="28"/>
          <w:lang w:val="zh-CN"/>
        </w:rPr>
        <w:t>，同意招标文件的相关条款。</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五、我方声明提供的投标文件及一切材料和承诺均真实有效。由于我方提供材料不实而造成的责任和后果由我方承担。我方同意按照贵部要求，提供与招标有关数据或信息。我方承诺完全按照投标文件有关内容履约。</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六、我方承诺自愿遵守、执行军队采购政策法规。</w:t>
      </w:r>
    </w:p>
    <w:p>
      <w:pPr>
        <w:keepNext w:val="0"/>
        <w:keepLines w:val="0"/>
        <w:pageBreakBefore w:val="0"/>
        <w:widowControl w:val="0"/>
        <w:tabs>
          <w:tab w:val="left" w:pos="1020"/>
        </w:tabs>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七、联系方式</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联 系 人：</w:t>
      </w:r>
      <w:r>
        <w:rPr>
          <w:rFonts w:hint="eastAsia" w:ascii="宋体" w:hAnsi="宋体" w:eastAsia="宋体"/>
          <w:color w:val="auto"/>
          <w:sz w:val="28"/>
          <w:u w:val="single"/>
        </w:rPr>
        <w:t xml:space="preserve">        </w:t>
      </w:r>
      <w:r>
        <w:rPr>
          <w:rFonts w:hint="eastAsia" w:ascii="宋体" w:hAnsi="宋体" w:eastAsia="宋体"/>
          <w:color w:val="auto"/>
          <w:sz w:val="28"/>
        </w:rPr>
        <w:t xml:space="preserve">  电话：</w:t>
      </w:r>
      <w:r>
        <w:rPr>
          <w:rFonts w:hint="eastAsia" w:ascii="宋体" w:hAnsi="宋体" w:eastAsia="宋体"/>
          <w:color w:val="auto"/>
          <w:sz w:val="28"/>
          <w:u w:val="single"/>
        </w:rPr>
        <w:t xml:space="preserve">        </w:t>
      </w:r>
      <w:r>
        <w:rPr>
          <w:rFonts w:hint="eastAsia" w:ascii="宋体" w:hAnsi="宋体" w:eastAsia="宋体"/>
          <w:color w:val="auto"/>
          <w:sz w:val="28"/>
        </w:rPr>
        <w:t>传真：</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地    址：</w:t>
      </w:r>
      <w:r>
        <w:rPr>
          <w:rFonts w:hint="eastAsia" w:ascii="宋体" w:hAnsi="宋体" w:eastAsia="宋体"/>
          <w:color w:val="auto"/>
          <w:sz w:val="28"/>
          <w:u w:val="single"/>
        </w:rPr>
        <w:t xml:space="preserve">                  </w:t>
      </w:r>
      <w:r>
        <w:rPr>
          <w:rFonts w:hint="eastAsia" w:ascii="宋体" w:hAnsi="宋体" w:eastAsia="宋体"/>
          <w:color w:val="auto"/>
          <w:sz w:val="28"/>
        </w:rPr>
        <w:t xml:space="preserve">  邮政编码：</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开户名称：</w:t>
      </w:r>
      <w:r>
        <w:rPr>
          <w:rFonts w:hint="eastAsia" w:ascii="宋体" w:hAnsi="宋体" w:eastAsia="宋体"/>
          <w:color w:val="auto"/>
          <w:sz w:val="28"/>
          <w:u w:val="single"/>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ascii="宋体" w:hAnsi="宋体" w:eastAsia="宋体"/>
          <w:color w:val="auto"/>
          <w:sz w:val="28"/>
        </w:rPr>
      </w:pPr>
      <w:r>
        <w:rPr>
          <w:rFonts w:hint="eastAsia" w:ascii="宋体" w:hAnsi="宋体" w:eastAsia="宋体"/>
          <w:color w:val="auto"/>
          <w:sz w:val="28"/>
        </w:rPr>
        <w:t>开户银行：</w:t>
      </w:r>
      <w:r>
        <w:rPr>
          <w:rFonts w:hint="eastAsia" w:ascii="宋体" w:hAnsi="宋体" w:eastAsia="宋体"/>
          <w:color w:val="auto"/>
          <w:sz w:val="28"/>
          <w:u w:val="single"/>
        </w:rPr>
        <w:t xml:space="preserve">                  </w:t>
      </w:r>
      <w:r>
        <w:rPr>
          <w:rFonts w:hint="eastAsia" w:ascii="宋体" w:hAnsi="宋体" w:eastAsia="宋体"/>
          <w:color w:val="auto"/>
          <w:sz w:val="28"/>
        </w:rPr>
        <w:t xml:space="preserve">                       </w:t>
      </w:r>
    </w:p>
    <w:p>
      <w:pPr>
        <w:keepNext w:val="0"/>
        <w:keepLines w:val="0"/>
        <w:pageBreakBefore w:val="0"/>
        <w:widowControl w:val="0"/>
        <w:kinsoku/>
        <w:wordWrap/>
        <w:overflowPunct/>
        <w:topLinePunct w:val="0"/>
        <w:autoSpaceDE/>
        <w:autoSpaceDN/>
        <w:bidi w:val="0"/>
        <w:adjustRightInd/>
        <w:snapToGrid w:val="0"/>
        <w:spacing w:beforeLines="0" w:afterLines="0" w:line="300" w:lineRule="auto"/>
        <w:ind w:firstLine="560" w:firstLineChars="200"/>
        <w:textAlignment w:val="auto"/>
        <w:rPr>
          <w:rFonts w:hint="eastAsia"/>
          <w:color w:val="auto"/>
          <w:sz w:val="28"/>
        </w:rPr>
      </w:pPr>
      <w:r>
        <w:rPr>
          <w:rFonts w:hint="eastAsia" w:ascii="宋体" w:hAnsi="宋体" w:eastAsia="宋体"/>
          <w:color w:val="auto"/>
          <w:sz w:val="28"/>
        </w:rPr>
        <w:t>银行账号：</w:t>
      </w:r>
      <w:r>
        <w:rPr>
          <w:rFonts w:hint="eastAsia" w:ascii="宋体" w:hAnsi="宋体" w:eastAsia="宋体"/>
          <w:color w:val="auto"/>
          <w:sz w:val="28"/>
          <w:u w:val="single"/>
        </w:rPr>
        <w:t xml:space="preserve">                  </w:t>
      </w:r>
      <w:r>
        <w:rPr>
          <w:rFonts w:hint="eastAsia" w:ascii="宋体" w:hAnsi="宋体" w:eastAsia="宋体"/>
          <w:color w:val="auto"/>
          <w:sz w:val="28"/>
        </w:rPr>
        <w:t xml:space="preserve">                        </w:t>
      </w: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Times New Roman"/>
          <w:color w:val="auto"/>
          <w:sz w:val="28"/>
          <w:lang w:val="zh-CN"/>
        </w:rPr>
        <w:t xml:space="preserve">   </w:t>
      </w:r>
      <w:r>
        <w:rPr>
          <w:rFonts w:hint="eastAsia" w:ascii="宋体" w:hAnsi="宋体" w:eastAsia="宋体"/>
          <w:color w:val="auto"/>
          <w:sz w:val="28"/>
          <w:lang w:val="zh-CN"/>
        </w:rPr>
        <w:t>投标供应商全称：（盖章）</w:t>
      </w:r>
    </w:p>
    <w:p>
      <w:pPr>
        <w:spacing w:beforeLines="0" w:afterLines="0" w:line="560" w:lineRule="exact"/>
        <w:jc w:val="left"/>
        <w:rPr>
          <w:rFonts w:hint="eastAsia" w:ascii="宋体" w:hAnsi="宋体" w:eastAsia="宋体"/>
          <w:color w:val="auto"/>
          <w:sz w:val="28"/>
          <w:lang w:val="zh-CN"/>
        </w:rPr>
      </w:pPr>
      <w:r>
        <w:rPr>
          <w:rFonts w:hint="eastAsia" w:ascii="宋体" w:hAnsi="宋体" w:eastAsia="宋体"/>
          <w:color w:val="auto"/>
          <w:sz w:val="28"/>
          <w:lang w:val="zh-CN"/>
        </w:rPr>
        <w:t xml:space="preserve"> </w:t>
      </w:r>
      <w:r>
        <w:rPr>
          <w:rFonts w:hint="eastAsia" w:ascii="宋体" w:hAnsi="宋体" w:eastAsia="宋体"/>
          <w:color w:val="auto"/>
          <w:sz w:val="28"/>
          <w:lang w:val="en-US" w:eastAsia="zh-CN"/>
        </w:rPr>
        <w:t xml:space="preserve">               </w:t>
      </w: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5040" w:firstLineChars="1800"/>
        <w:jc w:val="left"/>
        <w:rPr>
          <w:rFonts w:hint="eastAsia" w:ascii="宋体" w:hAnsi="宋体" w:eastAsia="宋体"/>
          <w:color w:val="auto"/>
          <w:sz w:val="28"/>
          <w:lang w:val="zh-CN"/>
        </w:rPr>
      </w:pPr>
      <w:r>
        <w:rPr>
          <w:rFonts w:hint="eastAsia" w:ascii="宋体" w:hAnsi="宋体" w:eastAsia="宋体"/>
          <w:color w:val="auto"/>
          <w:sz w:val="28"/>
          <w:lang w:val="zh-CN"/>
        </w:rPr>
        <w:t xml:space="preserve">  年  月  日</w:t>
      </w:r>
    </w:p>
    <w:p>
      <w:pPr>
        <w:rPr>
          <w:rFonts w:hint="eastAsia" w:ascii="宋体" w:hAnsi="宋体" w:eastAsia="宋体"/>
          <w:color w:val="auto"/>
          <w:sz w:val="28"/>
          <w:lang w:val="zh-CN"/>
        </w:rPr>
      </w:pPr>
      <w:r>
        <w:rPr>
          <w:rFonts w:hint="eastAsia" w:ascii="宋体" w:hAnsi="宋体" w:eastAsia="宋体"/>
          <w:color w:val="auto"/>
          <w:sz w:val="28"/>
          <w:lang w:val="zh-CN"/>
        </w:rPr>
        <w:br w:type="page"/>
      </w:r>
    </w:p>
    <w:p>
      <w:pPr>
        <w:pStyle w:val="6"/>
        <w:spacing w:beforeLines="0" w:afterLines="50"/>
        <w:rPr>
          <w:rFonts w:hint="eastAsia" w:cs="Times New Roman"/>
          <w:b w:val="0"/>
          <w:color w:val="auto"/>
          <w:sz w:val="28"/>
        </w:rPr>
      </w:pPr>
      <w:r>
        <w:rPr>
          <w:rFonts w:hint="eastAsia" w:cs="Times New Roman"/>
          <w:b w:val="0"/>
          <w:color w:val="auto"/>
          <w:sz w:val="28"/>
          <w:lang w:val="en-US" w:eastAsia="zh-CN"/>
        </w:rPr>
        <w:t>附件16 同类项目业绩</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同类项目业绩</w:t>
      </w:r>
    </w:p>
    <w:p>
      <w:pPr>
        <w:spacing w:beforeLines="0" w:afterLines="0"/>
        <w:rPr>
          <w:rFonts w:hint="eastAsia"/>
          <w:color w:val="auto"/>
          <w:sz w:val="28"/>
        </w:rPr>
      </w:pPr>
      <w:r>
        <w:rPr>
          <w:rFonts w:hint="eastAsia" w:eastAsia="宋体"/>
          <w:color w:val="auto"/>
          <w:sz w:val="28"/>
        </w:rPr>
        <w:t>项目名称：项目编号：包号：</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用户</w:t>
            </w:r>
          </w:p>
          <w:p>
            <w:pPr>
              <w:spacing w:beforeLines="0" w:afterLines="0"/>
              <w:jc w:val="center"/>
              <w:rPr>
                <w:rFonts w:hint="eastAsia"/>
                <w:color w:val="auto"/>
                <w:sz w:val="24"/>
              </w:rPr>
            </w:pPr>
            <w:r>
              <w:rPr>
                <w:rFonts w:hint="eastAsia" w:eastAsia="宋体"/>
                <w:color w:val="auto"/>
                <w:sz w:val="24"/>
              </w:rPr>
              <w:t>名称</w:t>
            </w: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p>
            <w:pPr>
              <w:spacing w:beforeLines="0" w:afterLines="0"/>
              <w:jc w:val="center"/>
              <w:rPr>
                <w:rFonts w:hint="eastAsia"/>
                <w:color w:val="auto"/>
                <w:sz w:val="24"/>
              </w:rPr>
            </w:pPr>
            <w:r>
              <w:rPr>
                <w:rFonts w:hint="eastAsia" w:eastAsia="宋体"/>
                <w:color w:val="auto"/>
                <w:sz w:val="24"/>
              </w:rPr>
              <w:t>名称</w:t>
            </w: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项目内容</w:t>
            </w: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合同有效金额（万元）</w:t>
            </w: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签订日期</w:t>
            </w: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用户联系人及电话</w:t>
            </w: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8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1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7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13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7" w:hRule="exact"/>
        </w:trPr>
        <w:tc>
          <w:tcPr>
            <w:tcW w:w="9359"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line="276" w:lineRule="auto"/>
              <w:ind w:left="-1" w:leftChars="-56" w:hanging="117" w:hangingChars="49"/>
              <w:jc w:val="left"/>
              <w:rPr>
                <w:rFonts w:hint="eastAsia" w:ascii="宋体" w:hAnsi="宋体" w:eastAsia="宋体"/>
                <w:color w:val="auto"/>
                <w:sz w:val="24"/>
              </w:rPr>
            </w:pPr>
            <w:r>
              <w:rPr>
                <w:rFonts w:hint="eastAsia" w:ascii="宋体" w:hAnsi="宋体" w:eastAsia="宋体"/>
                <w:color w:val="auto"/>
                <w:sz w:val="24"/>
              </w:rPr>
              <w:t>备注：</w:t>
            </w:r>
          </w:p>
          <w:p>
            <w:pPr>
              <w:widowControl/>
              <w:spacing w:beforeLines="0" w:afterLines="0" w:line="276" w:lineRule="auto"/>
              <w:ind w:firstLine="480" w:firstLineChars="200"/>
              <w:jc w:val="left"/>
              <w:rPr>
                <w:rFonts w:hint="eastAsia" w:ascii="黑体" w:hAnsi="黑体" w:eastAsia="黑体"/>
                <w:color w:val="auto"/>
                <w:sz w:val="24"/>
              </w:rPr>
            </w:pPr>
            <w:r>
              <w:rPr>
                <w:rFonts w:hint="eastAsia" w:ascii="宋体" w:hAnsi="宋体" w:eastAsia="宋体"/>
                <w:color w:val="auto"/>
                <w:sz w:val="24"/>
              </w:rPr>
              <w:t>1.同类项目指本次招标的产品或同类产品</w:t>
            </w:r>
            <w:r>
              <w:rPr>
                <w:rFonts w:hint="eastAsia" w:ascii="宋体" w:hAnsi="宋体" w:eastAsia="宋体"/>
                <w:color w:val="auto"/>
                <w:sz w:val="28"/>
              </w:rPr>
              <w:t>，</w:t>
            </w:r>
            <w:r>
              <w:rPr>
                <w:rFonts w:hint="eastAsia" w:ascii="宋体" w:hAnsi="宋体" w:eastAsia="宋体"/>
                <w:color w:val="auto"/>
                <w:sz w:val="24"/>
              </w:rPr>
              <w:t>具体在评审标准中明确范围。合同有效金额是指合同中本次招标的相同产品或同类产品金额。</w:t>
            </w:r>
            <w:r>
              <w:rPr>
                <w:rFonts w:hint="eastAsia" w:ascii="黑体" w:hAnsi="黑体" w:eastAsia="黑体"/>
                <w:color w:val="auto"/>
                <w:sz w:val="24"/>
              </w:rPr>
              <w:t>该表严格按照《商务评审标准表》明确的相关要求填报。</w:t>
            </w:r>
          </w:p>
          <w:p>
            <w:pPr>
              <w:pStyle w:val="17"/>
              <w:spacing w:beforeLines="0" w:after="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2.项目内容包括同类项目，产品名称、型号等。</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3.“页码”栏中填写业绩材料所在“商务技术文件”中的页码位置。</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4.合同缔约方存在控股或管理关系的，该合同无效。</w:t>
            </w:r>
          </w:p>
          <w:p>
            <w:pPr>
              <w:widowControl/>
              <w:spacing w:beforeLines="0" w:afterLines="0" w:line="276" w:lineRule="auto"/>
              <w:ind w:firstLine="480" w:firstLineChars="200"/>
              <w:jc w:val="left"/>
              <w:rPr>
                <w:rFonts w:hint="eastAsia" w:ascii="宋体" w:hAnsi="宋体" w:eastAsia="宋体"/>
                <w:color w:val="auto"/>
                <w:sz w:val="24"/>
              </w:rPr>
            </w:pPr>
            <w:r>
              <w:rPr>
                <w:rFonts w:hint="eastAsia" w:ascii="宋体" w:hAnsi="宋体" w:eastAsia="宋体"/>
                <w:color w:val="auto"/>
                <w:sz w:val="24"/>
              </w:rPr>
              <w:t>5.投标供应商提供虚假合同的，按虚假投标处理。</w:t>
            </w:r>
          </w:p>
          <w:p>
            <w:pPr>
              <w:spacing w:beforeLines="0" w:afterLines="0"/>
              <w:ind w:firstLine="480" w:firstLineChars="200"/>
              <w:jc w:val="left"/>
              <w:rPr>
                <w:rFonts w:hint="eastAsia"/>
                <w:color w:val="auto"/>
                <w:sz w:val="24"/>
              </w:rPr>
            </w:pPr>
            <w:r>
              <w:rPr>
                <w:rFonts w:hint="eastAsia" w:ascii="宋体" w:hAnsi="宋体" w:eastAsia="宋体"/>
                <w:color w:val="auto"/>
                <w:sz w:val="24"/>
              </w:rPr>
              <w:t>6.合同中涉及总价、单价、规格、缔约方签字盖章等关键信息应当清晰可辨，否则视为无效合同。</w:t>
            </w:r>
          </w:p>
        </w:tc>
      </w:tr>
    </w:tbl>
    <w:p>
      <w:pPr>
        <w:pStyle w:val="17"/>
        <w:widowControl/>
        <w:spacing w:beforeLines="0" w:after="0" w:afterLines="0" w:line="560" w:lineRule="exact"/>
        <w:ind w:firstLine="560" w:firstLineChars="200"/>
        <w:jc w:val="left"/>
        <w:rPr>
          <w:rFonts w:hint="eastAsia"/>
          <w:color w:val="auto"/>
          <w:sz w:val="28"/>
          <w:lang w:val="zh-CN"/>
        </w:rPr>
      </w:pPr>
    </w:p>
    <w:p>
      <w:pPr>
        <w:spacing w:beforeLines="0" w:afterLines="0" w:line="560" w:lineRule="exact"/>
        <w:ind w:firstLine="560" w:firstLineChars="200"/>
        <w:jc w:val="center"/>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2"/>
        <w:spacing w:beforeLines="0" w:afterLines="0"/>
        <w:rPr>
          <w:rFonts w:hint="eastAsia"/>
          <w:color w:val="auto"/>
          <w:sz w:val="28"/>
        </w:rPr>
      </w:pPr>
    </w:p>
    <w:p>
      <w:pPr>
        <w:pStyle w:val="6"/>
        <w:spacing w:before="120" w:beforeLines="50" w:after="120" w:afterLines="50"/>
        <w:rPr>
          <w:rFonts w:hint="default"/>
          <w:b w:val="0"/>
          <w:snapToGrid w:val="0"/>
          <w:color w:val="auto"/>
          <w:sz w:val="28"/>
          <w:lang w:val="zh-CN"/>
        </w:rPr>
      </w:pPr>
      <w:r>
        <w:rPr>
          <w:rFonts w:hint="eastAsia"/>
          <w:b w:val="0"/>
          <w:color w:val="auto"/>
          <w:sz w:val="28"/>
        </w:rPr>
        <w:t>附件17财务社保数据统计表</w:t>
      </w:r>
    </w:p>
    <w:tbl>
      <w:tblPr>
        <w:tblStyle w:val="42"/>
        <w:tblW w:w="9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69"/>
        <w:gridCol w:w="510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7" w:hRule="atLeast"/>
        </w:trPr>
        <w:tc>
          <w:tcPr>
            <w:tcW w:w="9373" w:type="dxa"/>
            <w:gridSpan w:val="3"/>
            <w:tcBorders>
              <w:top w:val="nil"/>
              <w:left w:val="nil"/>
              <w:bottom w:val="nil"/>
              <w:right w:val="nil"/>
              <w:tl2br w:val="nil"/>
              <w:tr2bl w:val="nil"/>
            </w:tcBorders>
            <w:noWrap w:val="0"/>
            <w:tcMar>
              <w:top w:w="17" w:type="dxa"/>
              <w:left w:w="17" w:type="dxa"/>
              <w:bottom w:w="0" w:type="dxa"/>
              <w:right w:w="17" w:type="dxa"/>
            </w:tcMar>
            <w:vAlign w:val="center"/>
          </w:tcPr>
          <w:p>
            <w:pPr>
              <w:spacing w:beforeLines="0" w:afterLines="0" w:line="360" w:lineRule="auto"/>
              <w:jc w:val="center"/>
              <w:rPr>
                <w:rFonts w:hint="eastAsia" w:ascii="华文中宋" w:hAnsi="华文中宋" w:eastAsia="华文中宋"/>
                <w:color w:val="auto"/>
                <w:sz w:val="40"/>
              </w:rPr>
            </w:pPr>
            <w:r>
              <w:rPr>
                <w:rFonts w:hint="eastAsia" w:ascii="黑体" w:hAnsi="黑体" w:eastAsia="黑体"/>
                <w:color w:val="auto"/>
                <w:sz w:val="36"/>
              </w:rPr>
              <w:t>财务社保数据统计表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ascii="宋体" w:hAnsi="宋体" w:eastAsia="宋体"/>
                <w:color w:val="auto"/>
                <w:sz w:val="24"/>
              </w:rPr>
            </w:pPr>
            <w:r>
              <w:rPr>
                <w:rFonts w:hint="default" w:ascii="宋体" w:hAnsi="宋体" w:eastAsia="宋体"/>
                <w:color w:val="auto"/>
                <w:sz w:val="24"/>
              </w:rPr>
              <mc:AlternateContent>
                <mc:Choice Requires="wps">
                  <w:drawing>
                    <wp:anchor distT="0" distB="0" distL="114300" distR="114300" simplePos="0" relativeHeight="25166540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6" name="直接箭头连接符 13"/>
                      <wp:cNvGraphicFramePr/>
                      <a:graphic xmlns:a="http://schemas.openxmlformats.org/drawingml/2006/main">
                        <a:graphicData uri="http://schemas.microsoft.com/office/word/2010/wordprocessingShape">
                          <wps:wsp>
                            <wps:cNvCnPr/>
                            <wps:spPr>
                              <a:xfrm>
                                <a:off x="0" y="0"/>
                                <a:ext cx="1616075" cy="553085"/>
                              </a:xfrm>
                              <a:prstGeom prst="straightConnector1">
                                <a:avLst/>
                              </a:prstGeom>
                              <a:ln w="9525" cap="flat" cmpd="sng">
                                <a:solidFill>
                                  <a:srgbClr val="000000"/>
                                </a:solidFill>
                                <a:prstDash val="solid"/>
                                <a:round/>
                                <a:headEnd type="none" w="med" len="med"/>
                                <a:tailEnd type="none" w="med" len="med"/>
                              </a:ln>
                            </wps:spPr>
                            <wps:bodyPr wrap="square" upright="1"/>
                          </wps:wsp>
                        </a:graphicData>
                      </a:graphic>
                    </wp:anchor>
                  </w:drawing>
                </mc:Choice>
                <mc:Fallback>
                  <w:pict>
                    <v:shape id="直接箭头连接符 13" o:spid="_x0000_s1026" o:spt="32" type="#_x0000_t32" style="position:absolute;left:0pt;margin-left:0.5pt;margin-top:-0.95pt;height:43.55pt;width:127.25pt;z-index:25166540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EWEyNYAAAAHAQAADwAAAAAAAAABACAAAAAiAAAAZHJzL2Rvd25yZXYu&#10;eG1sUEsBAhQAFAAAAAgAh07iQCMKl0/9AQAAyAMAAA4AAAAAAAAAAQAgAAAAJQEAAGRycy9lMm9E&#10;b2MueG1sUEsFBgAAAAAGAAYAWQEAAJQFAAAAAA==&#10;">
                      <v:fill on="f" focussize="0,0"/>
                      <v:stroke color="#000000" joinstyle="round"/>
                      <v:imagedata o:title=""/>
                      <o:lock v:ext="edit" aspectratio="f"/>
                    </v:shape>
                  </w:pict>
                </mc:Fallback>
              </mc:AlternateContent>
            </w:r>
            <w:r>
              <w:rPr>
                <w:rFonts w:hint="eastAsia" w:ascii="宋体" w:hAnsi="宋体" w:eastAsia="宋体"/>
                <w:color w:val="auto"/>
                <w:sz w:val="24"/>
              </w:rPr>
              <w:t xml:space="preserve">                年 度</w:t>
            </w:r>
            <w:r>
              <w:rPr>
                <w:rFonts w:hint="eastAsia" w:ascii="宋体" w:hAnsi="宋体" w:eastAsia="宋体"/>
                <w:color w:val="auto"/>
                <w:sz w:val="24"/>
              </w:rPr>
              <w:br w:type="textWrapping"/>
            </w:r>
            <w:r>
              <w:rPr>
                <w:rFonts w:hint="eastAsia" w:ascii="宋体" w:hAnsi="宋体" w:eastAsia="宋体"/>
                <w:color w:val="auto"/>
                <w:sz w:val="24"/>
              </w:rPr>
              <w:t>数据项目</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u w:val="single"/>
              </w:rPr>
              <w:t xml:space="preserve">    </w:t>
            </w:r>
            <w:r>
              <w:rPr>
                <w:rFonts w:hint="eastAsia" w:ascii="宋体" w:hAnsi="宋体" w:eastAsia="宋体"/>
                <w:color w:val="auto"/>
                <w:sz w:val="24"/>
              </w:rPr>
              <w:t>年度</w:t>
            </w:r>
          </w:p>
        </w:tc>
        <w:tc>
          <w:tcPr>
            <w:tcW w:w="1701"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文件名称</w:t>
            </w:r>
          </w:p>
          <w:p>
            <w:pPr>
              <w:spacing w:beforeLines="0" w:afterLines="0"/>
              <w:jc w:val="center"/>
              <w:rPr>
                <w:rFonts w:hint="eastAsia" w:ascii="宋体" w:hAnsi="宋体" w:eastAsia="宋体"/>
                <w:color w:val="auto"/>
                <w:sz w:val="24"/>
              </w:rPr>
            </w:pP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资产总额（万元）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净资产（万元）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净利润（万元）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主营业务收入（万元）</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eastAsia="宋体"/>
                <w:color w:val="auto"/>
                <w:sz w:val="24"/>
              </w:rPr>
              <w:t>资产负债率</w:t>
            </w:r>
          </w:p>
        </w:tc>
        <w:tc>
          <w:tcPr>
            <w:tcW w:w="5103"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ind w:firstLine="240" w:firstLineChars="100"/>
              <w:rPr>
                <w:rFonts w:hint="eastAsia"/>
                <w:color w:val="auto"/>
                <w:sz w:val="24"/>
              </w:rPr>
            </w:pPr>
            <w:r>
              <w:rPr>
                <w:rFonts w:hint="eastAsia" w:ascii="黑体" w:hAnsi="黑体" w:eastAsia="黑体"/>
                <w:color w:val="auto"/>
                <w:sz w:val="24"/>
                <w:u w:val="single"/>
              </w:rPr>
              <w:t xml:space="preserve">    </w:t>
            </w:r>
            <w:r>
              <w:rPr>
                <w:rFonts w:hint="eastAsia" w:eastAsia="宋体"/>
                <w:color w:val="auto"/>
                <w:sz w:val="24"/>
              </w:rPr>
              <w:t>年度纳税总金额</w:t>
            </w:r>
          </w:p>
          <w:p>
            <w:pPr>
              <w:spacing w:beforeLines="0" w:afterLines="0"/>
              <w:ind w:firstLine="468"/>
              <w:jc w:val="center"/>
              <w:rPr>
                <w:rFonts w:hint="eastAsia" w:ascii="宋体" w:hAnsi="宋体" w:eastAsia="宋体"/>
                <w:color w:val="auto"/>
                <w:sz w:val="24"/>
              </w:rPr>
            </w:pPr>
            <w:r>
              <w:rPr>
                <w:rFonts w:hint="eastAsia" w:eastAsia="宋体"/>
                <w:color w:val="auto"/>
                <w:sz w:val="24"/>
              </w:rPr>
              <w:t>（万元）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年度缴纳社保金额（万元）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年度缴纳社保人数</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ascii="宋体" w:hAnsi="宋体" w:eastAsia="宋体"/>
                <w:color w:val="auto"/>
                <w:sz w:val="24"/>
              </w:rPr>
            </w:pPr>
            <w:r>
              <w:rPr>
                <w:rFonts w:hint="eastAsia" w:ascii="黑体" w:hAnsi="黑体" w:eastAsia="黑体"/>
                <w:color w:val="auto"/>
                <w:sz w:val="24"/>
                <w:u w:val="single"/>
              </w:rPr>
              <w:t xml:space="preserve">    </w:t>
            </w:r>
            <w:r>
              <w:rPr>
                <w:rFonts w:hint="eastAsia" w:eastAsia="宋体"/>
                <w:color w:val="auto"/>
                <w:sz w:val="24"/>
              </w:rPr>
              <w:t>年度人均社保金额（元）</w:t>
            </w:r>
          </w:p>
        </w:tc>
        <w:tc>
          <w:tcPr>
            <w:tcW w:w="5103" w:type="dxa"/>
            <w:tcBorders>
              <w:top w:val="single" w:color="auto" w:sz="4" w:space="0"/>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jc w:val="center"/>
              <w:rPr>
                <w:rFonts w:hint="eastAsia"/>
                <w:color w:val="auto"/>
                <w:sz w:val="24"/>
              </w:rPr>
            </w:pPr>
            <w:r>
              <w:rPr>
                <w:rFonts w:hint="eastAsia" w:eastAsia="宋体"/>
                <w:color w:val="auto"/>
                <w:sz w:val="24"/>
              </w:rPr>
              <w:t>　</w:t>
            </w:r>
          </w:p>
        </w:tc>
        <w:tc>
          <w:tcPr>
            <w:tcW w:w="1701" w:type="dxa"/>
            <w:tcBorders>
              <w:top w:val="nil"/>
              <w:left w:val="nil"/>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rPr>
                <w:rFonts w:hint="eastAsia"/>
                <w:color w:val="auto"/>
                <w:sz w:val="24"/>
              </w:rPr>
            </w:pPr>
            <w:r>
              <w:rPr>
                <w:rFonts w:hint="eastAsia" w:eastAsia="宋体"/>
                <w:color w:val="auto"/>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 w:hRule="atLeast"/>
        </w:trPr>
        <w:tc>
          <w:tcPr>
            <w:tcW w:w="9373" w:type="dxa"/>
            <w:gridSpan w:val="3"/>
            <w:tcBorders>
              <w:top w:val="single" w:color="auto" w:sz="4" w:space="0"/>
              <w:left w:val="single" w:color="auto" w:sz="4" w:space="0"/>
              <w:bottom w:val="single" w:color="auto" w:sz="4" w:space="0"/>
              <w:right w:val="single" w:color="auto" w:sz="4" w:space="0"/>
              <w:tl2br w:val="nil"/>
              <w:tr2bl w:val="nil"/>
            </w:tcBorders>
            <w:noWrap w:val="0"/>
            <w:tcMar>
              <w:top w:w="17" w:type="dxa"/>
              <w:left w:w="17" w:type="dxa"/>
              <w:bottom w:w="0" w:type="dxa"/>
              <w:right w:w="17" w:type="dxa"/>
            </w:tcMar>
            <w:vAlign w:val="center"/>
          </w:tcPr>
          <w:p>
            <w:pPr>
              <w:spacing w:beforeLines="0" w:afterLines="0" w:line="276" w:lineRule="auto"/>
              <w:ind w:firstLine="480" w:firstLineChars="200"/>
              <w:rPr>
                <w:rFonts w:hint="eastAsia" w:ascii="宋体" w:hAnsi="宋体" w:eastAsia="宋体" w:cs="Times New Roman"/>
                <w:color w:val="auto"/>
                <w:sz w:val="24"/>
              </w:rPr>
            </w:pPr>
            <w:r>
              <w:rPr>
                <w:rFonts w:hint="eastAsia" w:eastAsia="宋体"/>
                <w:color w:val="auto"/>
                <w:sz w:val="24"/>
              </w:rPr>
              <w:t>说明：</w:t>
            </w:r>
          </w:p>
          <w:p>
            <w:pPr>
              <w:spacing w:beforeLines="0" w:afterLines="0" w:line="276" w:lineRule="auto"/>
              <w:ind w:firstLine="480" w:firstLineChars="200"/>
              <w:rPr>
                <w:rFonts w:hint="eastAsia" w:ascii="宋体" w:hAnsi="宋体" w:eastAsia="宋体" w:cs="Times New Roman"/>
                <w:color w:val="auto"/>
                <w:sz w:val="24"/>
              </w:rPr>
            </w:pPr>
            <w:r>
              <w:rPr>
                <w:rFonts w:hint="eastAsia" w:ascii="宋体" w:hAnsi="宋体" w:eastAsia="宋体" w:cs="Times New Roman"/>
                <w:color w:val="auto"/>
                <w:sz w:val="24"/>
              </w:rPr>
              <w:t>1.采购机构根据评审标准具体内容确定本表具体项目。</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2.纳税和社保情况依据</w:t>
            </w:r>
            <w:r>
              <w:rPr>
                <w:rFonts w:hint="eastAsia" w:ascii="宋体" w:hAnsi="宋体" w:eastAsia="宋体"/>
                <w:b/>
                <w:bCs/>
                <w:color w:val="auto"/>
                <w:sz w:val="24"/>
                <w:szCs w:val="20"/>
              </w:rPr>
              <w:t>税务（社保）部门或银行出具的相关凭证如实填写</w:t>
            </w:r>
            <w:r>
              <w:rPr>
                <w:rFonts w:hint="eastAsia" w:ascii="宋体" w:hAnsi="宋体" w:eastAsia="宋体"/>
                <w:color w:val="auto"/>
                <w:sz w:val="24"/>
              </w:rPr>
              <w:t>，相关凭证复印件附后。其他内容依据会计师事务所出具的《审计报告》中相关数据如实填写。</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3.“页码”栏中填写数据所在《商务技术文件》或《资格证明文件》中的页码位置。</w:t>
            </w:r>
          </w:p>
          <w:p>
            <w:pPr>
              <w:spacing w:beforeLines="0" w:afterLines="0" w:line="276" w:lineRule="auto"/>
              <w:ind w:firstLine="480" w:firstLineChars="200"/>
              <w:rPr>
                <w:rFonts w:hint="eastAsia" w:ascii="宋体" w:hAnsi="宋体" w:eastAsia="宋体"/>
                <w:color w:val="auto"/>
                <w:sz w:val="24"/>
              </w:rPr>
            </w:pPr>
            <w:r>
              <w:rPr>
                <w:rFonts w:hint="eastAsia" w:ascii="宋体" w:hAnsi="宋体" w:eastAsia="宋体"/>
                <w:color w:val="auto"/>
                <w:sz w:val="24"/>
              </w:rPr>
              <w:t>4.评审委员会审核发现《财务社保数据统计表》与《审计报告》等证明材料中数据不一致的，以证明材料实际数据为准。</w:t>
            </w:r>
          </w:p>
        </w:tc>
      </w:tr>
    </w:tbl>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br w:type="page"/>
      </w:r>
    </w:p>
    <w:p>
      <w:pPr>
        <w:pStyle w:val="6"/>
        <w:spacing w:beforeLines="50" w:afterLines="50"/>
        <w:rPr>
          <w:rFonts w:hint="default"/>
          <w:b w:val="0"/>
          <w:color w:val="auto"/>
          <w:sz w:val="28"/>
        </w:rPr>
      </w:pPr>
      <w:r>
        <w:rPr>
          <w:rFonts w:hint="eastAsia"/>
          <w:b w:val="0"/>
          <w:color w:val="auto"/>
          <w:sz w:val="28"/>
        </w:rPr>
        <w:t>附件18 零配件支持报价明细表</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零配件支持报价明细表</w:t>
      </w:r>
    </w:p>
    <w:p>
      <w:pPr>
        <w:spacing w:beforeLines="0" w:afterLines="0"/>
        <w:rPr>
          <w:rFonts w:hint="eastAsia"/>
          <w:color w:val="auto"/>
          <w:sz w:val="28"/>
          <w:u w:val="single"/>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43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tc>
        <w:tc>
          <w:tcPr>
            <w:tcW w:w="98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规格</w:t>
            </w:r>
          </w:p>
          <w:p>
            <w:pPr>
              <w:spacing w:beforeLines="0" w:afterLines="0"/>
              <w:jc w:val="center"/>
              <w:rPr>
                <w:rFonts w:hint="eastAsia"/>
                <w:color w:val="auto"/>
                <w:sz w:val="24"/>
              </w:rPr>
            </w:pPr>
            <w:r>
              <w:rPr>
                <w:rFonts w:hint="eastAsia" w:eastAsia="宋体"/>
                <w:color w:val="auto"/>
                <w:sz w:val="24"/>
              </w:rPr>
              <w:t>型号</w:t>
            </w:r>
          </w:p>
        </w:tc>
        <w:tc>
          <w:tcPr>
            <w:tcW w:w="1132" w:type="dxa"/>
            <w:vMerge w:val="restart"/>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执行</w:t>
            </w:r>
          </w:p>
          <w:p>
            <w:pPr>
              <w:spacing w:beforeLines="0" w:afterLines="0"/>
              <w:jc w:val="center"/>
              <w:rPr>
                <w:rFonts w:hint="eastAsia"/>
                <w:color w:val="auto"/>
                <w:sz w:val="24"/>
              </w:rPr>
            </w:pPr>
            <w:r>
              <w:rPr>
                <w:rFonts w:hint="eastAsia" w:eastAsia="宋体"/>
                <w:color w:val="auto"/>
                <w:sz w:val="24"/>
              </w:rPr>
              <w:t>标准</w:t>
            </w:r>
          </w:p>
        </w:tc>
        <w:tc>
          <w:tcPr>
            <w:tcW w:w="7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计量单位</w:t>
            </w:r>
          </w:p>
        </w:tc>
        <w:tc>
          <w:tcPr>
            <w:tcW w:w="108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定额</w:t>
            </w:r>
            <w:r>
              <w:rPr>
                <w:rFonts w:hint="eastAsia"/>
                <w:color w:val="auto"/>
                <w:sz w:val="24"/>
              </w:rPr>
              <w:t>/</w:t>
            </w:r>
            <w:r>
              <w:rPr>
                <w:rFonts w:hint="eastAsia" w:eastAsia="宋体"/>
                <w:color w:val="auto"/>
                <w:sz w:val="24"/>
              </w:rPr>
              <w:t>消耗数量</w:t>
            </w:r>
          </w:p>
        </w:tc>
        <w:tc>
          <w:tcPr>
            <w:tcW w:w="74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单价</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112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金额</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1353" w:type="dxa"/>
            <w:vMerge w:val="restart"/>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产地或生产企业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43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98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vMerge w:val="continue"/>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vMerge w:val="continue"/>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1</w:t>
            </w:r>
          </w:p>
        </w:tc>
        <w:tc>
          <w:tcPr>
            <w:tcW w:w="1438"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986"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2"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438"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single" w:color="auto" w:sz="2" w:space="0"/>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4</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5</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6</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7</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8</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9</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10</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98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4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2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353"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r>
              <w:rPr>
                <w:rFonts w:hint="eastAsia" w:eastAsia="宋体"/>
                <w:color w:val="auto"/>
                <w:sz w:val="24"/>
              </w:rPr>
              <w:t>说明：以一套物资的所用材料为基本单位，项目填列直接材料明细。</w:t>
            </w:r>
          </w:p>
        </w:tc>
      </w:tr>
    </w:tbl>
    <w:p>
      <w:pPr>
        <w:spacing w:beforeLines="0" w:afterLines="0"/>
        <w:rPr>
          <w:rFonts w:hint="eastAsia"/>
          <w:color w:val="auto"/>
          <w:sz w:val="28"/>
          <w:lang w:val="zh-CN"/>
        </w:rPr>
      </w:pPr>
      <w:r>
        <w:rPr>
          <w:rFonts w:hint="eastAsia" w:ascii="黑体" w:eastAsia="黑体"/>
          <w:color w:val="auto"/>
          <w:kern w:val="0"/>
          <w:sz w:val="18"/>
        </w:rPr>
        <w:t>注：1.投标供应商根据《第六章采购项目商务和技术要求》对所投产品</w:t>
      </w:r>
      <w:r>
        <w:rPr>
          <w:rFonts w:hint="eastAsia" w:ascii="黑体" w:eastAsia="黑体"/>
          <w:color w:val="auto"/>
          <w:kern w:val="0"/>
          <w:sz w:val="18"/>
          <w:lang w:val="zh-CN"/>
        </w:rPr>
        <w:t>零配件</w:t>
      </w:r>
      <w:r>
        <w:rPr>
          <w:rFonts w:hint="eastAsia" w:ascii="黑体" w:eastAsia="黑体"/>
          <w:color w:val="auto"/>
          <w:kern w:val="0"/>
          <w:sz w:val="18"/>
        </w:rPr>
        <w:t>等相关要求进行详细报价。</w:t>
      </w:r>
    </w:p>
    <w:p>
      <w:pPr>
        <w:pStyle w:val="2"/>
        <w:spacing w:beforeLines="0" w:afterLines="0"/>
        <w:ind w:firstLine="360" w:firstLineChars="200"/>
        <w:rPr>
          <w:rFonts w:hint="eastAsia"/>
          <w:color w:val="auto"/>
          <w:sz w:val="18"/>
          <w:lang w:val="zh-CN"/>
        </w:rPr>
      </w:pPr>
      <w:r>
        <w:rPr>
          <w:rFonts w:hint="eastAsia"/>
          <w:color w:val="auto"/>
          <w:sz w:val="18"/>
        </w:rPr>
        <w:t>2.各投标供应商认真核对提供消耗性配件（年平均更换大于1次的配件）和高值配件（价格大于设备成交价5%以上）的报价清单，且高值配件报价之和不得高于设备成交价的110%，不在上述要求配件清单内的消耗性配件和高值配件视为免费提供。</w:t>
      </w:r>
    </w:p>
    <w:p>
      <w:pPr>
        <w:pStyle w:val="2"/>
        <w:spacing w:beforeLines="0" w:afterLines="0"/>
        <w:rPr>
          <w:rFonts w:hint="eastAsia"/>
          <w:color w:val="auto"/>
          <w:sz w:val="28"/>
        </w:rPr>
      </w:pPr>
      <w:r>
        <w:rPr>
          <w:rFonts w:hint="eastAsia"/>
          <w:color w:val="auto"/>
          <w:sz w:val="28"/>
        </w:rPr>
        <w:t xml:space="preserve">  </w:t>
      </w:r>
    </w:p>
    <w:p>
      <w:pPr>
        <w:rPr>
          <w:rFonts w:hint="eastAsia"/>
          <w:color w:val="auto"/>
          <w:sz w:val="28"/>
        </w:rPr>
      </w:pPr>
      <w:r>
        <w:rPr>
          <w:rFonts w:hint="eastAsia"/>
          <w:color w:val="auto"/>
          <w:sz w:val="28"/>
        </w:rPr>
        <w:br w:type="page"/>
      </w:r>
    </w:p>
    <w:p>
      <w:pPr>
        <w:pStyle w:val="6"/>
        <w:spacing w:beforeLines="50" w:afterLines="50"/>
        <w:rPr>
          <w:rFonts w:hint="eastAsia" w:ascii="宋体" w:hAnsi="宋体" w:eastAsia="宋体"/>
          <w:b w:val="0"/>
          <w:color w:val="auto"/>
          <w:sz w:val="28"/>
        </w:rPr>
      </w:pPr>
      <w:r>
        <w:rPr>
          <w:rFonts w:hint="eastAsia"/>
          <w:b w:val="0"/>
          <w:color w:val="auto"/>
          <w:sz w:val="28"/>
        </w:rPr>
        <w:t>附件19</w:t>
      </w:r>
      <w:r>
        <w:rPr>
          <w:rFonts w:hint="default"/>
          <w:b w:val="0"/>
          <w:color w:val="auto"/>
          <w:sz w:val="28"/>
        </w:rPr>
        <w:t xml:space="preserve"> </w:t>
      </w:r>
      <w:r>
        <w:rPr>
          <w:rFonts w:hint="eastAsia"/>
          <w:b w:val="0"/>
          <w:color w:val="auto"/>
          <w:sz w:val="28"/>
        </w:rPr>
        <w:t>保修期外维修费用清单</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保修期外维修费用清单</w:t>
      </w:r>
    </w:p>
    <w:p>
      <w:pPr>
        <w:spacing w:beforeLines="0" w:afterLines="0"/>
        <w:rPr>
          <w:rFonts w:hint="eastAsia"/>
          <w:color w:val="auto"/>
          <w:sz w:val="28"/>
          <w:u w:val="single"/>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43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项目</w:t>
            </w:r>
          </w:p>
        </w:tc>
        <w:tc>
          <w:tcPr>
            <w:tcW w:w="98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规格</w:t>
            </w:r>
          </w:p>
          <w:p>
            <w:pPr>
              <w:spacing w:beforeLines="0" w:afterLines="0"/>
              <w:jc w:val="center"/>
              <w:rPr>
                <w:rFonts w:hint="eastAsia"/>
                <w:color w:val="auto"/>
                <w:sz w:val="24"/>
              </w:rPr>
            </w:pPr>
            <w:r>
              <w:rPr>
                <w:rFonts w:hint="eastAsia" w:eastAsia="宋体"/>
                <w:color w:val="auto"/>
                <w:sz w:val="24"/>
              </w:rPr>
              <w:t>型号</w:t>
            </w:r>
          </w:p>
        </w:tc>
        <w:tc>
          <w:tcPr>
            <w:tcW w:w="1132" w:type="dxa"/>
            <w:vMerge w:val="restart"/>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执行</w:t>
            </w:r>
          </w:p>
          <w:p>
            <w:pPr>
              <w:spacing w:beforeLines="0" w:afterLines="0"/>
              <w:jc w:val="center"/>
              <w:rPr>
                <w:rFonts w:hint="eastAsia"/>
                <w:color w:val="auto"/>
                <w:sz w:val="24"/>
              </w:rPr>
            </w:pPr>
            <w:r>
              <w:rPr>
                <w:rFonts w:hint="eastAsia" w:eastAsia="宋体"/>
                <w:color w:val="auto"/>
                <w:sz w:val="24"/>
              </w:rPr>
              <w:t>标准</w:t>
            </w:r>
          </w:p>
        </w:tc>
        <w:tc>
          <w:tcPr>
            <w:tcW w:w="79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计量单位</w:t>
            </w:r>
          </w:p>
        </w:tc>
        <w:tc>
          <w:tcPr>
            <w:tcW w:w="108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年度</w:t>
            </w:r>
          </w:p>
        </w:tc>
        <w:tc>
          <w:tcPr>
            <w:tcW w:w="63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工时费</w:t>
            </w:r>
          </w:p>
        </w:tc>
        <w:tc>
          <w:tcPr>
            <w:tcW w:w="83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价格</w:t>
            </w:r>
          </w:p>
          <w:p>
            <w:pPr>
              <w:spacing w:beforeLines="0" w:afterLines="0"/>
              <w:jc w:val="center"/>
              <w:rPr>
                <w:rFonts w:hint="eastAsia"/>
                <w:color w:val="auto"/>
                <w:sz w:val="24"/>
              </w:rPr>
            </w:pPr>
            <w:r>
              <w:rPr>
                <w:rFonts w:hint="eastAsia"/>
                <w:color w:val="auto"/>
                <w:sz w:val="24"/>
              </w:rPr>
              <w:t>(</w:t>
            </w:r>
            <w:r>
              <w:rPr>
                <w:rFonts w:hint="eastAsia" w:eastAsia="宋体"/>
                <w:color w:val="auto"/>
                <w:sz w:val="24"/>
              </w:rPr>
              <w:t>元</w:t>
            </w:r>
            <w:r>
              <w:rPr>
                <w:rFonts w:hint="eastAsia"/>
                <w:color w:val="auto"/>
                <w:sz w:val="24"/>
              </w:rPr>
              <w:t>)</w:t>
            </w:r>
          </w:p>
        </w:tc>
        <w:tc>
          <w:tcPr>
            <w:tcW w:w="86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总价</w:t>
            </w:r>
            <w:r>
              <w:rPr>
                <w:rFonts w:hint="eastAsia"/>
                <w:color w:val="auto"/>
                <w:sz w:val="24"/>
              </w:rPr>
              <w:t>(</w:t>
            </w:r>
            <w:r>
              <w:rPr>
                <w:rFonts w:hint="eastAsia" w:eastAsia="宋体"/>
                <w:color w:val="auto"/>
                <w:sz w:val="24"/>
              </w:rPr>
              <w:t>元</w:t>
            </w:r>
            <w:r>
              <w:rPr>
                <w:rFonts w:hint="eastAsia"/>
                <w:color w:val="auto"/>
                <w:sz w:val="24"/>
              </w:rPr>
              <w:t>)</w:t>
            </w:r>
          </w:p>
        </w:tc>
        <w:tc>
          <w:tcPr>
            <w:tcW w:w="881" w:type="dxa"/>
            <w:vMerge w:val="restart"/>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43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98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vMerge w:val="continue"/>
            <w:tcBorders>
              <w:top w:val="single" w:color="auto" w:sz="4" w:space="0"/>
              <w:left w:val="single" w:color="auto" w:sz="4" w:space="0"/>
              <w:bottom w:val="single" w:color="000000"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vMerge w:val="continue"/>
            <w:tcBorders>
              <w:top w:val="single" w:color="auto" w:sz="4" w:space="0"/>
              <w:left w:val="single" w:color="auto" w:sz="4" w:space="0"/>
              <w:bottom w:val="single" w:color="000000"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l2br w:val="nil"/>
              <w:tr2bl w:val="nil"/>
            </w:tcBorders>
            <w:noWrap w:val="0"/>
            <w:vAlign w:val="center"/>
          </w:tcPr>
          <w:p>
            <w:pPr>
              <w:spacing w:beforeLines="0" w:afterLines="0"/>
              <w:jc w:val="center"/>
              <w:rPr>
                <w:rFonts w:hint="eastAsia" w:eastAsia="宋体"/>
                <w:color w:val="auto"/>
                <w:sz w:val="24"/>
              </w:rPr>
            </w:pPr>
            <w:r>
              <w:rPr>
                <w:rFonts w:hint="eastAsia" w:eastAsia="宋体"/>
                <w:color w:val="auto"/>
                <w:sz w:val="24"/>
              </w:rPr>
              <w:t>1</w:t>
            </w:r>
          </w:p>
        </w:tc>
        <w:tc>
          <w:tcPr>
            <w:tcW w:w="1438"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986"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2"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2"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438"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single" w:color="auto" w:sz="2"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single" w:color="auto" w:sz="2"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single" w:color="auto" w:sz="2" w:space="0"/>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4</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5</w:t>
            </w:r>
          </w:p>
        </w:tc>
        <w:tc>
          <w:tcPr>
            <w:tcW w:w="1438"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color w:val="auto"/>
                <w:sz w:val="24"/>
              </w:rPr>
            </w:pPr>
          </w:p>
        </w:tc>
        <w:tc>
          <w:tcPr>
            <w:tcW w:w="986"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nil"/>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nil"/>
              <w:left w:val="nil"/>
              <w:bottom w:val="single" w:color="auto" w:sz="4" w:space="0"/>
              <w:right w:val="single" w:color="auto" w:sz="8"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合计</w:t>
            </w:r>
          </w:p>
        </w:tc>
        <w:tc>
          <w:tcPr>
            <w:tcW w:w="98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13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795"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108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63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64"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c>
          <w:tcPr>
            <w:tcW w:w="881"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4"/>
              </w:rPr>
            </w:pPr>
          </w:p>
        </w:tc>
      </w:tr>
    </w:tbl>
    <w:p>
      <w:pPr>
        <w:spacing w:beforeLines="0" w:afterLines="0"/>
        <w:rPr>
          <w:rFonts w:hint="eastAsia"/>
          <w:color w:val="auto"/>
          <w:sz w:val="28"/>
          <w:lang w:val="zh-CN"/>
        </w:rPr>
      </w:pPr>
    </w:p>
    <w:p>
      <w:pPr>
        <w:spacing w:beforeLines="0" w:afterLines="0" w:line="260" w:lineRule="exact"/>
        <w:rPr>
          <w:rFonts w:hint="eastAsia" w:ascii="黑体" w:eastAsia="黑体"/>
          <w:b/>
          <w:color w:val="auto"/>
          <w:kern w:val="0"/>
          <w:sz w:val="21"/>
        </w:rPr>
      </w:pPr>
      <w:r>
        <w:rPr>
          <w:rFonts w:hint="eastAsia" w:ascii="黑体" w:eastAsia="黑体"/>
          <w:b/>
          <w:color w:val="auto"/>
          <w:kern w:val="0"/>
          <w:sz w:val="21"/>
        </w:rPr>
        <w:t>注：1.投标供应商根据《第六章采购项目商务和技术要求》对所投产品</w:t>
      </w:r>
      <w:r>
        <w:rPr>
          <w:rFonts w:hint="eastAsia" w:eastAsia="宋体"/>
          <w:b/>
          <w:color w:val="auto"/>
          <w:sz w:val="21"/>
        </w:rPr>
        <w:t>提供免费保修期外的年度整机保修费用价格，提供维修工时费计算方法及价格</w:t>
      </w:r>
      <w:r>
        <w:rPr>
          <w:rFonts w:hint="eastAsia" w:ascii="黑体" w:eastAsia="黑体"/>
          <w:b/>
          <w:color w:val="auto"/>
          <w:kern w:val="0"/>
          <w:sz w:val="21"/>
        </w:rPr>
        <w:t>。</w:t>
      </w:r>
    </w:p>
    <w:p>
      <w:pPr>
        <w:spacing w:beforeLines="0" w:afterLines="0" w:line="260" w:lineRule="exact"/>
        <w:rPr>
          <w:rFonts w:hint="eastAsia"/>
          <w:b/>
          <w:color w:val="auto"/>
          <w:sz w:val="21"/>
        </w:rPr>
      </w:pPr>
      <w:r>
        <w:rPr>
          <w:rFonts w:hint="eastAsia" w:eastAsia="宋体"/>
          <w:b/>
          <w:color w:val="auto"/>
          <w:sz w:val="21"/>
        </w:rPr>
        <w:t>2.商务条款须无偏离响应，未填写此表价格视为免费。</w:t>
      </w:r>
    </w:p>
    <w:p>
      <w:pPr>
        <w:pStyle w:val="6"/>
        <w:spacing w:beforeLines="50" w:afterLines="50"/>
        <w:rPr>
          <w:rFonts w:hint="eastAsia" w:ascii="宋体" w:hAnsi="宋体" w:eastAsia="宋体"/>
          <w:b w:val="0"/>
          <w:color w:val="auto"/>
          <w:sz w:val="28"/>
        </w:rPr>
      </w:pPr>
      <w:r>
        <w:rPr>
          <w:rFonts w:hint="default"/>
          <w:b w:val="0"/>
          <w:color w:val="auto"/>
          <w:sz w:val="28"/>
        </w:rPr>
        <w:br w:type="page"/>
      </w:r>
      <w:r>
        <w:rPr>
          <w:rFonts w:hint="eastAsia"/>
          <w:b w:val="0"/>
          <w:color w:val="auto"/>
          <w:sz w:val="28"/>
        </w:rPr>
        <w:t>附件20 技术评审索引表</w:t>
      </w:r>
    </w:p>
    <w:p>
      <w:pPr>
        <w:spacing w:beforeLines="50" w:afterLines="50" w:line="560" w:lineRule="exact"/>
        <w:jc w:val="center"/>
        <w:rPr>
          <w:rFonts w:hint="eastAsia" w:ascii="黑体" w:hAnsi="黑体" w:eastAsia="黑体"/>
          <w:color w:val="auto"/>
          <w:sz w:val="36"/>
        </w:rPr>
      </w:pPr>
      <w:r>
        <w:rPr>
          <w:rFonts w:hint="eastAsia" w:ascii="黑体" w:hAnsi="黑体" w:eastAsia="黑体"/>
          <w:color w:val="auto"/>
          <w:sz w:val="36"/>
        </w:rPr>
        <w:t>技术评审索引表</w:t>
      </w:r>
    </w:p>
    <w:p>
      <w:pPr>
        <w:spacing w:beforeLines="0" w:afterLines="0" w:line="400" w:lineRule="exact"/>
        <w:rPr>
          <w:rFonts w:hint="eastAsia" w:ascii="黑体" w:hAnsi="黑体" w:eastAsia="黑体"/>
          <w:color w:val="auto"/>
          <w:sz w:val="28"/>
        </w:rPr>
      </w:pPr>
      <w:r>
        <w:rPr>
          <w:rFonts w:hint="eastAsia" w:ascii="黑体" w:hAnsi="黑体" w:eastAsia="黑体"/>
          <w:color w:val="auto"/>
          <w:sz w:val="28"/>
        </w:rPr>
        <w:t>投标供应商务必在商务技术文件正文前制作本索引表。</w:t>
      </w:r>
    </w:p>
    <w:tbl>
      <w:tblPr>
        <w:tblStyle w:val="42"/>
        <w:tblW w:w="974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2"/>
        <w:gridCol w:w="1557"/>
        <w:gridCol w:w="1649"/>
        <w:gridCol w:w="1290"/>
        <w:gridCol w:w="1936"/>
        <w:gridCol w:w="2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序号</w:t>
            </w:r>
          </w:p>
        </w:tc>
        <w:tc>
          <w:tcPr>
            <w:tcW w:w="1557"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评审项目</w:t>
            </w:r>
          </w:p>
        </w:tc>
        <w:tc>
          <w:tcPr>
            <w:tcW w:w="1649"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计分模型</w:t>
            </w:r>
          </w:p>
        </w:tc>
        <w:tc>
          <w:tcPr>
            <w:tcW w:w="1290" w:type="dxa"/>
            <w:vMerge w:val="restart"/>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标准分值</w:t>
            </w:r>
          </w:p>
        </w:tc>
        <w:tc>
          <w:tcPr>
            <w:tcW w:w="4238" w:type="dxa"/>
            <w:gridSpan w:val="2"/>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投标供应商填写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557"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649"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0" w:type="dxa"/>
            <w:vMerge w:val="continue"/>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指标值或评分项</w:t>
            </w: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合</w:t>
            </w:r>
            <w:r>
              <w:rPr>
                <w:rFonts w:hint="eastAsia"/>
                <w:color w:val="auto"/>
                <w:sz w:val="24"/>
              </w:rPr>
              <w:t xml:space="preserve">  </w:t>
            </w:r>
            <w:r>
              <w:rPr>
                <w:rFonts w:hint="eastAsia" w:eastAsia="宋体"/>
                <w:color w:val="auto"/>
                <w:sz w:val="24"/>
              </w:rPr>
              <w:t>计</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一</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项目1</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color w:val="auto"/>
                <w:sz w:val="24"/>
              </w:rPr>
              <w:t xml:space="preserve"> </w:t>
            </w: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指标1</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指标2</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nil"/>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557"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1649"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nil"/>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二</w:t>
            </w:r>
          </w:p>
        </w:tc>
        <w:tc>
          <w:tcPr>
            <w:tcW w:w="155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项目2</w:t>
            </w:r>
          </w:p>
        </w:tc>
        <w:tc>
          <w:tcPr>
            <w:tcW w:w="164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1</w:t>
            </w:r>
          </w:p>
        </w:tc>
        <w:tc>
          <w:tcPr>
            <w:tcW w:w="1557"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 指标1</w:t>
            </w:r>
          </w:p>
        </w:tc>
        <w:tc>
          <w:tcPr>
            <w:tcW w:w="1649"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nil"/>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2</w:t>
            </w: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 xml:space="preserve"> 指标2</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3</w:t>
            </w: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指标3</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10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55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r>
              <w:rPr>
                <w:rFonts w:hint="eastAsia" w:ascii="宋体" w:hAnsi="宋体" w:eastAsia="宋体"/>
                <w:color w:val="auto"/>
                <w:sz w:val="24"/>
              </w:rPr>
              <w:t>……</w:t>
            </w:r>
          </w:p>
        </w:tc>
        <w:tc>
          <w:tcPr>
            <w:tcW w:w="16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auto"/>
                <w:sz w:val="24"/>
              </w:rPr>
            </w:pPr>
          </w:p>
        </w:tc>
        <w:tc>
          <w:tcPr>
            <w:tcW w:w="129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19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c>
          <w:tcPr>
            <w:tcW w:w="230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9746"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76" w:lineRule="auto"/>
              <w:rPr>
                <w:rFonts w:hint="eastAsia"/>
                <w:color w:val="auto"/>
                <w:sz w:val="24"/>
              </w:rPr>
            </w:pPr>
            <w:r>
              <w:rPr>
                <w:rFonts w:hint="eastAsia" w:eastAsia="宋体"/>
                <w:color w:val="auto"/>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pPr>
        <w:spacing w:beforeLines="50" w:afterLines="50" w:line="560" w:lineRule="exact"/>
        <w:jc w:val="left"/>
        <w:rPr>
          <w:rFonts w:hint="eastAsia" w:ascii="Arial" w:hAnsi="Arial" w:eastAsia="黑体"/>
          <w:color w:val="auto"/>
          <w:sz w:val="28"/>
        </w:rPr>
      </w:pPr>
    </w:p>
    <w:p>
      <w:pPr>
        <w:spacing w:beforeLines="50" w:afterLines="50" w:line="560" w:lineRule="exact"/>
        <w:jc w:val="left"/>
        <w:rPr>
          <w:rFonts w:hint="eastAsia" w:ascii="Arial" w:hAnsi="Arial" w:eastAsia="黑体"/>
          <w:b w:val="0"/>
          <w:color w:val="auto"/>
          <w:kern w:val="2"/>
          <w:sz w:val="28"/>
          <w:szCs w:val="22"/>
          <w:lang w:val="en-US" w:eastAsia="zh-CN"/>
        </w:rPr>
      </w:pPr>
    </w:p>
    <w:p>
      <w:pPr>
        <w:spacing w:beforeLines="50" w:afterLines="50" w:line="560" w:lineRule="exact"/>
        <w:jc w:val="left"/>
        <w:rPr>
          <w:rFonts w:hint="eastAsia" w:ascii="Arial" w:hAnsi="Arial" w:eastAsia="黑体"/>
          <w:b w:val="0"/>
          <w:color w:val="auto"/>
          <w:kern w:val="2"/>
          <w:sz w:val="28"/>
          <w:szCs w:val="22"/>
          <w:lang w:val="en-US" w:eastAsia="zh-CN"/>
        </w:rPr>
      </w:pPr>
    </w:p>
    <w:p>
      <w:pPr>
        <w:spacing w:beforeLines="50" w:afterLines="50" w:line="560" w:lineRule="exact"/>
        <w:jc w:val="left"/>
        <w:rPr>
          <w:rFonts w:hint="eastAsia" w:ascii="Arial" w:hAnsi="Arial" w:eastAsia="黑体"/>
          <w:b w:val="0"/>
          <w:color w:val="auto"/>
          <w:kern w:val="2"/>
          <w:sz w:val="28"/>
          <w:szCs w:val="22"/>
          <w:lang w:val="en-US" w:eastAsia="zh-CN"/>
        </w:rPr>
      </w:pPr>
      <w:r>
        <w:rPr>
          <w:rFonts w:hint="eastAsia" w:ascii="Arial" w:hAnsi="Arial" w:eastAsia="黑体"/>
          <w:b w:val="0"/>
          <w:color w:val="auto"/>
          <w:kern w:val="2"/>
          <w:sz w:val="28"/>
          <w:szCs w:val="22"/>
          <w:lang w:val="en-US" w:eastAsia="zh-CN"/>
        </w:rPr>
        <w:t>附件21 商务响应表</w:t>
      </w:r>
    </w:p>
    <w:p>
      <w:pPr>
        <w:spacing w:beforeLines="50" w:afterLines="50" w:line="560" w:lineRule="exact"/>
        <w:jc w:val="center"/>
        <w:rPr>
          <w:rFonts w:hint="eastAsia" w:ascii="黑体" w:hAnsi="黑体" w:eastAsia="黑体"/>
          <w:color w:val="auto"/>
          <w:sz w:val="36"/>
          <w:lang w:val="zh-CN"/>
        </w:rPr>
      </w:pPr>
      <w:r>
        <w:rPr>
          <w:rFonts w:hint="eastAsia" w:ascii="黑体" w:hAnsi="黑体" w:eastAsia="黑体"/>
          <w:color w:val="auto"/>
          <w:sz w:val="36"/>
          <w:lang w:val="zh-CN"/>
        </w:rPr>
        <w:t>商务响应表</w:t>
      </w:r>
    </w:p>
    <w:p>
      <w:pPr>
        <w:spacing w:beforeLines="0" w:afterLines="0" w:line="560" w:lineRule="exact"/>
        <w:jc w:val="left"/>
        <w:rPr>
          <w:rFonts w:hint="eastAsia"/>
          <w:color w:val="auto"/>
          <w:sz w:val="28"/>
        </w:rPr>
      </w:pPr>
      <w:r>
        <w:rPr>
          <w:rFonts w:hint="eastAsia" w:eastAsia="宋体"/>
          <w:color w:val="auto"/>
          <w:sz w:val="28"/>
        </w:rPr>
        <w:t>项目名称：</w:t>
      </w:r>
      <w:r>
        <w:rPr>
          <w:rFonts w:hint="eastAsia"/>
          <w:color w:val="auto"/>
          <w:sz w:val="28"/>
          <w:u w:val="single"/>
        </w:rPr>
        <w:t xml:space="preserve">            </w:t>
      </w:r>
      <w:r>
        <w:rPr>
          <w:rFonts w:hint="eastAsia"/>
          <w:color w:val="auto"/>
          <w:sz w:val="28"/>
        </w:rPr>
        <w:t xml:space="preserve">    </w:t>
      </w:r>
      <w:r>
        <w:rPr>
          <w:rFonts w:hint="eastAsia" w:eastAsia="宋体"/>
          <w:color w:val="auto"/>
          <w:sz w:val="28"/>
        </w:rPr>
        <w:t>项目编号：</w:t>
      </w:r>
      <w:r>
        <w:rPr>
          <w:rFonts w:hint="eastAsia"/>
          <w:color w:val="auto"/>
          <w:sz w:val="28"/>
          <w:u w:val="single"/>
        </w:rPr>
        <w:t xml:space="preserve">          </w:t>
      </w:r>
      <w:r>
        <w:rPr>
          <w:rFonts w:hint="eastAsia"/>
          <w:color w:val="auto"/>
          <w:sz w:val="28"/>
        </w:rPr>
        <w:t xml:space="preserve">   </w:t>
      </w:r>
      <w:r>
        <w:rPr>
          <w:rFonts w:hint="eastAsia" w:eastAsia="宋体"/>
          <w:color w:val="auto"/>
          <w:sz w:val="28"/>
        </w:rPr>
        <w:t>包号：</w:t>
      </w:r>
      <w:r>
        <w:rPr>
          <w:rFonts w:hint="eastAsia"/>
          <w:color w:val="auto"/>
          <w:sz w:val="28"/>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235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序号</w:t>
            </w: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评审项目</w:t>
            </w: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商务评审要求</w:t>
            </w: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商务响应</w:t>
            </w: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color w:val="auto"/>
                <w:sz w:val="24"/>
              </w:rPr>
            </w:pPr>
            <w:r>
              <w:rPr>
                <w:rFonts w:hint="eastAsia" w:eastAsia="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4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76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356"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90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76" w:lineRule="auto"/>
              <w:rPr>
                <w:rFonts w:hint="eastAsia"/>
                <w:color w:val="auto"/>
                <w:sz w:val="24"/>
              </w:rPr>
            </w:pPr>
            <w:r>
              <w:rPr>
                <w:rFonts w:hint="eastAsia" w:eastAsia="宋体"/>
                <w:color w:val="auto"/>
                <w:sz w:val="24"/>
              </w:rPr>
              <w:t>说明：投标供应商应当对照专用文件规定的商务要求，逐条如实填写所投物资的具体响应，注明无偏离、正偏离或负偏离，并在备注中注明偏离的具体内容。负偏离应当如实注明。本表中出现负偏离，视为无效投标。</w:t>
            </w:r>
          </w:p>
        </w:tc>
      </w:tr>
    </w:tbl>
    <w:p>
      <w:pPr>
        <w:spacing w:beforeLines="0" w:afterLines="0" w:line="560" w:lineRule="exact"/>
        <w:ind w:firstLine="560" w:firstLineChars="200"/>
        <w:rPr>
          <w:rFonts w:hint="eastAsia"/>
          <w:color w:val="auto"/>
          <w:sz w:val="28"/>
        </w:rPr>
      </w:pPr>
    </w:p>
    <w:p>
      <w:pPr>
        <w:spacing w:beforeLines="0" w:afterLines="0" w:line="560" w:lineRule="exact"/>
        <w:ind w:firstLine="3920" w:firstLineChars="1400"/>
        <w:rPr>
          <w:rFonts w:hint="eastAsia"/>
          <w:color w:val="auto"/>
          <w:sz w:val="28"/>
        </w:rPr>
      </w:pPr>
    </w:p>
    <w:p>
      <w:pPr>
        <w:spacing w:beforeLines="0" w:afterLines="0" w:line="560" w:lineRule="exact"/>
        <w:ind w:firstLine="3640" w:firstLineChars="1300"/>
        <w:jc w:val="left"/>
        <w:rPr>
          <w:rFonts w:hint="eastAsia" w:ascii="宋体" w:hAnsi="宋体" w:eastAsia="宋体"/>
          <w:color w:val="auto"/>
          <w:sz w:val="28"/>
          <w:lang w:val="zh-CN"/>
        </w:rPr>
      </w:pPr>
      <w:r>
        <w:rPr>
          <w:rFonts w:hint="eastAsia" w:ascii="宋体" w:hAnsi="宋体" w:eastAsia="宋体"/>
          <w:color w:val="auto"/>
          <w:sz w:val="28"/>
          <w:lang w:val="zh-CN"/>
        </w:rPr>
        <w:t>投标供应商全称：（盖章）</w:t>
      </w:r>
    </w:p>
    <w:p>
      <w:pPr>
        <w:spacing w:beforeLines="0" w:afterLines="0" w:line="560" w:lineRule="exact"/>
        <w:ind w:firstLine="560" w:firstLineChars="200"/>
        <w:jc w:val="center"/>
        <w:rPr>
          <w:rFonts w:hint="eastAsia" w:ascii="宋体" w:hAnsi="宋体" w:eastAsia="宋体"/>
          <w:color w:val="auto"/>
          <w:sz w:val="28"/>
          <w:lang w:val="zh-CN"/>
        </w:rPr>
      </w:pPr>
      <w:r>
        <w:rPr>
          <w:rFonts w:hint="eastAsia" w:ascii="宋体" w:hAnsi="宋体" w:eastAsia="宋体"/>
          <w:color w:val="auto"/>
          <w:sz w:val="28"/>
          <w:lang w:val="zh-CN"/>
        </w:rPr>
        <w:t xml:space="preserve">                  法定代表人（签字或盖章）或授权代表（签字）</w:t>
      </w:r>
    </w:p>
    <w:p>
      <w:pPr>
        <w:spacing w:beforeLines="0" w:afterLines="0" w:line="560" w:lineRule="exact"/>
        <w:ind w:firstLine="6720" w:firstLineChars="2400"/>
        <w:rPr>
          <w:rFonts w:hint="eastAsia" w:ascii="宋体" w:hAnsi="宋体" w:eastAsia="宋体"/>
          <w:color w:val="auto"/>
          <w:sz w:val="28"/>
        </w:rPr>
      </w:pPr>
      <w:r>
        <w:rPr>
          <w:rFonts w:hint="eastAsia" w:ascii="宋体" w:hAnsi="宋体" w:eastAsia="宋体"/>
          <w:color w:val="auto"/>
          <w:sz w:val="28"/>
          <w:u w:val="single"/>
        </w:rPr>
        <w:t xml:space="preserve">  </w:t>
      </w:r>
      <w:r>
        <w:rPr>
          <w:rFonts w:hint="eastAsia" w:ascii="宋体" w:hAnsi="宋体" w:eastAsia="宋体"/>
          <w:color w:val="auto"/>
          <w:sz w:val="28"/>
        </w:rPr>
        <w:t>年</w:t>
      </w:r>
      <w:r>
        <w:rPr>
          <w:rFonts w:hint="eastAsia" w:ascii="宋体" w:hAnsi="宋体" w:eastAsia="宋体"/>
          <w:color w:val="auto"/>
          <w:sz w:val="28"/>
          <w:u w:val="single"/>
        </w:rPr>
        <w:t xml:space="preserve">  </w:t>
      </w:r>
      <w:r>
        <w:rPr>
          <w:rFonts w:hint="eastAsia" w:ascii="宋体" w:hAnsi="宋体" w:eastAsia="宋体"/>
          <w:color w:val="auto"/>
          <w:sz w:val="28"/>
        </w:rPr>
        <w:t>月</w:t>
      </w:r>
      <w:r>
        <w:rPr>
          <w:rFonts w:hint="eastAsia" w:ascii="宋体" w:hAnsi="宋体" w:eastAsia="宋体"/>
          <w:color w:val="auto"/>
          <w:sz w:val="28"/>
          <w:u w:val="single"/>
        </w:rPr>
        <w:t xml:space="preserve">  </w:t>
      </w:r>
      <w:r>
        <w:rPr>
          <w:rFonts w:hint="eastAsia" w:ascii="宋体" w:hAnsi="宋体" w:eastAsia="宋体"/>
          <w:color w:val="auto"/>
          <w:sz w:val="28"/>
        </w:rPr>
        <w:t>日</w:t>
      </w:r>
    </w:p>
    <w:p>
      <w:pPr>
        <w:rPr>
          <w:rFonts w:hint="eastAsia"/>
          <w:lang w:val="zh-CN"/>
        </w:rPr>
      </w:pPr>
      <w:r>
        <w:rPr>
          <w:rFonts w:hint="eastAsia" w:ascii="宋体" w:hAnsi="宋体" w:eastAsia="宋体"/>
          <w:color w:val="auto"/>
          <w:sz w:val="28"/>
        </w:rPr>
        <w:br w:type="page"/>
      </w:r>
    </w:p>
    <w:p>
      <w:pPr>
        <w:pStyle w:val="6"/>
        <w:spacing w:beforeLines="50" w:afterLines="50"/>
        <w:rPr>
          <w:rFonts w:hint="default"/>
          <w:b w:val="0"/>
          <w:color w:val="auto"/>
          <w:sz w:val="28"/>
        </w:rPr>
      </w:pPr>
      <w:r>
        <w:rPr>
          <w:rFonts w:hint="eastAsia"/>
          <w:b w:val="0"/>
          <w:color w:val="auto"/>
          <w:sz w:val="28"/>
        </w:rPr>
        <w:t>附件22</w:t>
      </w:r>
      <w:r>
        <w:rPr>
          <w:rFonts w:hint="default"/>
          <w:b w:val="0"/>
          <w:color w:val="auto"/>
          <w:sz w:val="28"/>
        </w:rPr>
        <w:t xml:space="preserve"> </w:t>
      </w:r>
      <w:r>
        <w:rPr>
          <w:rFonts w:hint="eastAsia"/>
          <w:b w:val="0"/>
          <w:color w:val="auto"/>
          <w:sz w:val="28"/>
        </w:rPr>
        <w:t>技术指标参数响应偏离表</w:t>
      </w:r>
    </w:p>
    <w:p>
      <w:pPr>
        <w:spacing w:beforeLines="50" w:afterLines="50" w:line="560" w:lineRule="exact"/>
        <w:jc w:val="center"/>
        <w:rPr>
          <w:rFonts w:hint="eastAsia"/>
          <w:color w:val="auto"/>
          <w:sz w:val="44"/>
          <w:lang w:val="zh-CN"/>
        </w:rPr>
      </w:pPr>
      <w:r>
        <w:rPr>
          <w:rFonts w:hint="eastAsia" w:ascii="黑体" w:hAnsi="黑体" w:eastAsia="黑体"/>
          <w:color w:val="auto"/>
          <w:sz w:val="36"/>
          <w:lang w:val="zh-CN"/>
        </w:rPr>
        <w:t>技术指标参数响应偏离表</w:t>
      </w:r>
    </w:p>
    <w:p>
      <w:pPr>
        <w:spacing w:beforeLines="0" w:afterLines="0"/>
        <w:rPr>
          <w:rFonts w:hint="eastAsia"/>
          <w:color w:val="auto"/>
          <w:sz w:val="28"/>
        </w:rPr>
      </w:pPr>
      <w:r>
        <w:rPr>
          <w:rFonts w:hint="eastAsia" w:eastAsia="宋体"/>
          <w:color w:val="auto"/>
          <w:sz w:val="28"/>
        </w:rPr>
        <w:t>项目名称：项目编号：包号：</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序号</w:t>
            </w: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评审项目</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技术评审要求</w:t>
            </w: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技术参数</w:t>
            </w:r>
          </w:p>
          <w:p>
            <w:pPr>
              <w:widowControl/>
              <w:spacing w:beforeLines="0" w:afterLines="0"/>
              <w:jc w:val="center"/>
              <w:rPr>
                <w:rFonts w:hint="eastAsia"/>
                <w:color w:val="auto"/>
                <w:sz w:val="24"/>
              </w:rPr>
            </w:pPr>
            <w:r>
              <w:rPr>
                <w:rFonts w:hint="eastAsia" w:eastAsia="宋体"/>
                <w:color w:val="auto"/>
                <w:sz w:val="24"/>
              </w:rPr>
              <w:t>响应</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偏离度</w:t>
            </w: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文件名称</w:t>
            </w:r>
            <w:r>
              <w:rPr>
                <w:rFonts w:hint="eastAsia" w:ascii="宋体" w:hAnsi="宋体" w:eastAsia="宋体"/>
                <w:color w:val="auto"/>
                <w:sz w:val="24"/>
              </w:rPr>
              <w:t>∕页码</w:t>
            </w: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color w:val="auto"/>
                <w:sz w:val="24"/>
              </w:rPr>
            </w:pPr>
            <w:r>
              <w:rPr>
                <w:rFonts w:hint="eastAsia" w:eastAsia="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41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2095"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c>
          <w:tcPr>
            <w:tcW w:w="1024"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76" w:lineRule="auto"/>
              <w:rPr>
                <w:rFonts w:hint="eastAsia"/>
                <w:color w:val="auto"/>
                <w:sz w:val="24"/>
              </w:rPr>
            </w:pPr>
            <w:r>
              <w:rPr>
                <w:rFonts w:hint="eastAsia" w:eastAsia="宋体"/>
                <w:color w:val="auto"/>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w:t>
            </w:r>
            <w:r>
              <w:rPr>
                <w:rFonts w:hint="eastAsia" w:ascii="Times New Roman" w:hAnsi="Times New Roman" w:eastAsia="宋体" w:cs="Times New Roman"/>
                <w:color w:val="auto"/>
                <w:sz w:val="24"/>
                <w:lang w:val="zh-CN"/>
              </w:rPr>
              <w:t>“★”</w:t>
            </w:r>
            <w:r>
              <w:rPr>
                <w:rFonts w:hint="eastAsia" w:eastAsia="宋体"/>
                <w:color w:val="auto"/>
                <w:sz w:val="24"/>
              </w:rPr>
              <w:t>号条款出现负偏离，视为无效投标。</w:t>
            </w:r>
          </w:p>
        </w:tc>
      </w:tr>
    </w:tbl>
    <w:p>
      <w:pPr>
        <w:pStyle w:val="17"/>
        <w:spacing w:beforeLines="0" w:afterLines="0"/>
        <w:rPr>
          <w:rFonts w:hint="eastAsia"/>
          <w:color w:val="auto"/>
          <w:sz w:val="21"/>
        </w:rPr>
      </w:pPr>
    </w:p>
    <w:p>
      <w:pPr>
        <w:spacing w:beforeLines="0" w:afterLines="0"/>
        <w:rPr>
          <w:rFonts w:hint="eastAsia"/>
          <w:color w:val="auto"/>
          <w:sz w:val="21"/>
        </w:rPr>
      </w:pPr>
    </w:p>
    <w:p>
      <w:pPr>
        <w:spacing w:beforeLines="0" w:afterLines="0" w:line="560" w:lineRule="exact"/>
        <w:ind w:firstLine="3920" w:firstLineChars="1400"/>
        <w:rPr>
          <w:rFonts w:hint="eastAsia"/>
          <w:color w:val="auto"/>
          <w:sz w:val="28"/>
        </w:rPr>
      </w:pPr>
      <w:r>
        <w:rPr>
          <w:rFonts w:hint="eastAsia" w:eastAsia="宋体"/>
          <w:color w:val="auto"/>
          <w:sz w:val="28"/>
        </w:rPr>
        <w:t>投标供应商全称：（盖章）</w:t>
      </w:r>
    </w:p>
    <w:p>
      <w:pPr>
        <w:spacing w:beforeLines="0" w:afterLines="0" w:line="560" w:lineRule="exact"/>
        <w:ind w:firstLine="3080" w:firstLineChars="1100"/>
        <w:rPr>
          <w:rFonts w:hint="eastAsia"/>
          <w:color w:val="auto"/>
          <w:sz w:val="28"/>
        </w:rPr>
      </w:pPr>
      <w:r>
        <w:rPr>
          <w:rFonts w:hint="eastAsia" w:eastAsia="宋体"/>
          <w:color w:val="auto"/>
          <w:sz w:val="28"/>
          <w:lang w:val="zh-CN"/>
        </w:rPr>
        <w:t>法定代表人（签字或盖章）或授权代表（签字）</w:t>
      </w:r>
      <w:r>
        <w:rPr>
          <w:rFonts w:hint="eastAsia" w:eastAsia="宋体"/>
          <w:color w:val="auto"/>
          <w:sz w:val="28"/>
        </w:rPr>
        <w:t>：</w:t>
      </w:r>
    </w:p>
    <w:p>
      <w:pPr>
        <w:spacing w:beforeLines="0" w:afterLines="0" w:line="560" w:lineRule="exact"/>
        <w:ind w:firstLine="7000" w:firstLineChars="2500"/>
        <w:rPr>
          <w:rFonts w:hint="eastAsia"/>
          <w:color w:val="auto"/>
          <w:sz w:val="28"/>
        </w:rPr>
      </w:pPr>
      <w:r>
        <w:rPr>
          <w:rFonts w:hint="eastAsia" w:eastAsia="宋体"/>
          <w:color w:val="auto"/>
          <w:sz w:val="28"/>
        </w:rPr>
        <w:t>年</w:t>
      </w:r>
      <w:r>
        <w:rPr>
          <w:rFonts w:hint="eastAsia" w:ascii="Times New Roman" w:eastAsia="宋体"/>
          <w:color w:val="auto"/>
          <w:sz w:val="28"/>
          <w:lang w:val="en-US" w:eastAsia="zh-CN"/>
        </w:rPr>
        <w:t xml:space="preserve">  </w:t>
      </w:r>
      <w:r>
        <w:rPr>
          <w:rFonts w:hint="eastAsia" w:eastAsia="宋体"/>
          <w:color w:val="auto"/>
          <w:sz w:val="28"/>
        </w:rPr>
        <w:t>月</w:t>
      </w:r>
      <w:r>
        <w:rPr>
          <w:rFonts w:hint="eastAsia" w:ascii="Times New Roman" w:eastAsia="宋体"/>
          <w:color w:val="auto"/>
          <w:sz w:val="28"/>
          <w:lang w:val="en-US" w:eastAsia="zh-CN"/>
        </w:rPr>
        <w:t xml:space="preserve">  </w:t>
      </w:r>
      <w:r>
        <w:rPr>
          <w:rFonts w:hint="eastAsia" w:eastAsia="宋体"/>
          <w:color w:val="auto"/>
          <w:sz w:val="28"/>
        </w:rPr>
        <w:t>日</w:t>
      </w:r>
    </w:p>
    <w:p>
      <w:pPr>
        <w:spacing w:beforeLines="0" w:afterLines="0"/>
        <w:ind w:firstLine="420" w:firstLineChars="200"/>
        <w:jc w:val="center"/>
        <w:rPr>
          <w:rFonts w:hint="eastAsia"/>
          <w:color w:val="auto"/>
          <w:sz w:val="21"/>
        </w:rPr>
      </w:pPr>
    </w:p>
    <w:p>
      <w:pPr>
        <w:widowControl/>
        <w:spacing w:beforeLines="0" w:afterLines="0"/>
        <w:jc w:val="left"/>
        <w:rPr>
          <w:rFonts w:hint="default" w:ascii="Arial" w:hAnsi="Arial" w:eastAsia="黑体"/>
          <w:color w:val="auto"/>
          <w:sz w:val="28"/>
        </w:rPr>
      </w:pPr>
      <w:r>
        <w:rPr>
          <w:rFonts w:hint="eastAsia"/>
          <w:b/>
          <w:color w:val="auto"/>
          <w:sz w:val="21"/>
        </w:rPr>
        <w:br w:type="page"/>
      </w:r>
    </w:p>
    <w:p>
      <w:pPr>
        <w:pStyle w:val="6"/>
        <w:spacing w:beforeLines="50" w:afterLines="50"/>
        <w:rPr>
          <w:rFonts w:hint="eastAsia" w:ascii="宋体" w:hAnsi="宋体" w:eastAsia="宋体"/>
          <w:b w:val="0"/>
          <w:color w:val="auto"/>
          <w:sz w:val="28"/>
        </w:rPr>
      </w:pPr>
      <w:r>
        <w:rPr>
          <w:rFonts w:hint="eastAsia"/>
          <w:b w:val="0"/>
          <w:color w:val="auto"/>
          <w:sz w:val="28"/>
        </w:rPr>
        <w:t>附件23售后服务方案</w:t>
      </w:r>
    </w:p>
    <w:p>
      <w:pPr>
        <w:spacing w:beforeLines="0" w:afterLines="0" w:line="360" w:lineRule="auto"/>
        <w:ind w:firstLine="720" w:firstLineChars="200"/>
        <w:jc w:val="center"/>
        <w:rPr>
          <w:rFonts w:hint="eastAsia" w:ascii="黑体" w:hAnsi="黑体" w:eastAsia="黑体"/>
          <w:color w:val="auto"/>
          <w:sz w:val="36"/>
          <w:lang w:val="zh-CN"/>
        </w:rPr>
      </w:pPr>
      <w:r>
        <w:rPr>
          <w:rFonts w:hint="eastAsia" w:ascii="黑体" w:hAnsi="黑体" w:eastAsia="黑体"/>
          <w:color w:val="auto"/>
          <w:sz w:val="36"/>
          <w:lang w:val="zh-CN"/>
        </w:rPr>
        <w:t>售后服务方案</w:t>
      </w:r>
    </w:p>
    <w:p>
      <w:pPr>
        <w:spacing w:beforeLines="0" w:afterLines="0" w:line="360" w:lineRule="auto"/>
        <w:ind w:firstLine="560" w:firstLineChars="200"/>
        <w:jc w:val="left"/>
        <w:rPr>
          <w:rFonts w:hint="eastAsia" w:eastAsia="宋体"/>
          <w:color w:val="auto"/>
          <w:sz w:val="28"/>
          <w:lang w:val="zh-CN"/>
        </w:rPr>
      </w:pPr>
      <w:r>
        <w:rPr>
          <w:rFonts w:hint="eastAsia" w:eastAsia="宋体"/>
          <w:color w:val="auto"/>
          <w:sz w:val="28"/>
          <w:lang w:val="zh-CN"/>
        </w:rPr>
        <w:t>（由投标供应商根据项目需求及技术评审表中“售后服务”评审细则自行拟定）</w:t>
      </w:r>
    </w:p>
    <w:p>
      <w:pPr>
        <w:rPr>
          <w:rFonts w:hint="eastAsia" w:eastAsia="宋体"/>
          <w:color w:val="auto"/>
          <w:sz w:val="28"/>
          <w:lang w:val="zh-CN"/>
        </w:rPr>
      </w:pPr>
      <w:r>
        <w:rPr>
          <w:rFonts w:hint="eastAsia" w:eastAsia="宋体"/>
          <w:color w:val="auto"/>
          <w:sz w:val="28"/>
          <w:lang w:val="zh-CN"/>
        </w:rPr>
        <w:br w:type="page"/>
      </w:r>
    </w:p>
    <w:p>
      <w:pPr>
        <w:pStyle w:val="6"/>
        <w:spacing w:beforeLines="50" w:afterLines="50"/>
      </w:pPr>
      <w:r>
        <w:rPr>
          <w:rFonts w:hint="eastAsia"/>
          <w:b w:val="0"/>
        </w:rPr>
        <w:t>附件</w:t>
      </w:r>
      <w:r>
        <w:rPr>
          <w:rFonts w:hint="eastAsia"/>
          <w:b w:val="0"/>
          <w:lang w:val="en-US" w:eastAsia="zh-CN"/>
        </w:rPr>
        <w:t>24</w:t>
      </w:r>
      <w:r>
        <w:rPr>
          <w:rFonts w:hint="eastAsia"/>
          <w:b w:val="0"/>
        </w:rPr>
        <w:t>交货清单</w:t>
      </w:r>
    </w:p>
    <w:p>
      <w:pPr>
        <w:spacing w:beforeLines="50" w:afterLines="50" w:line="560" w:lineRule="exact"/>
        <w:jc w:val="center"/>
        <w:rPr>
          <w:rFonts w:ascii="黑体" w:hAnsi="黑体" w:eastAsia="黑体" w:cs="黑体"/>
          <w:bCs/>
          <w:sz w:val="36"/>
          <w:szCs w:val="36"/>
          <w:lang w:val="zh-CN"/>
        </w:rPr>
      </w:pPr>
      <w:r>
        <w:rPr>
          <w:rFonts w:ascii="黑体" w:hAnsi="黑体" w:eastAsia="黑体" w:cs="黑体"/>
          <w:bCs/>
          <w:sz w:val="36"/>
          <w:szCs w:val="36"/>
          <w:lang w:val="zh-CN"/>
        </w:rPr>
        <w:t>交货清单</w:t>
      </w:r>
    </w:p>
    <w:p>
      <w:pPr>
        <w:rPr>
          <w:rFonts w:eastAsia="宋体"/>
          <w:snapToGrid w:val="0"/>
          <w:sz w:val="28"/>
          <w:szCs w:val="28"/>
          <w:lang w:val="zh-CN"/>
        </w:rPr>
      </w:pPr>
      <w:r>
        <w:rPr>
          <w:rFonts w:eastAsia="宋体"/>
          <w:sz w:val="28"/>
          <w:szCs w:val="28"/>
        </w:rPr>
        <w:t>项目名称：    项目编号：   包号：</w:t>
      </w:r>
    </w:p>
    <w:tbl>
      <w:tblPr>
        <w:tblStyle w:val="42"/>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94"/>
        <w:gridCol w:w="882"/>
        <w:gridCol w:w="1369"/>
        <w:gridCol w:w="808"/>
        <w:gridCol w:w="1034"/>
        <w:gridCol w:w="1106"/>
        <w:gridCol w:w="754"/>
        <w:gridCol w:w="754"/>
        <w:gridCol w:w="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序号</w:t>
            </w: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z w:val="24"/>
              </w:rPr>
              <w:t>物资名称</w:t>
            </w: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品牌</w:t>
            </w: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规格型号</w:t>
            </w: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单位</w:t>
            </w:r>
          </w:p>
        </w:tc>
        <w:tc>
          <w:tcPr>
            <w:tcW w:w="1034" w:type="dxa"/>
            <w:tcBorders>
              <w:top w:val="single" w:color="000000" w:sz="4" w:space="0"/>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z w:val="24"/>
              </w:rPr>
              <w:t>数量</w:t>
            </w: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eastAsia="宋体"/>
                <w:sz w:val="24"/>
              </w:rPr>
              <w:t>原产地</w:t>
            </w:r>
          </w:p>
        </w:tc>
        <w:tc>
          <w:tcPr>
            <w:tcW w:w="754"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交货时间</w:t>
            </w:r>
          </w:p>
        </w:tc>
        <w:tc>
          <w:tcPr>
            <w:tcW w:w="754"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交货地点</w:t>
            </w:r>
          </w:p>
        </w:tc>
        <w:tc>
          <w:tcPr>
            <w:tcW w:w="752"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eastAsia="宋体"/>
                <w:sz w:val="24"/>
              </w:rPr>
            </w:pPr>
            <w:r>
              <w:rPr>
                <w:rFonts w:hint="eastAsia" w:eastAsia="宋体"/>
                <w:snapToGrid w:val="0"/>
                <w:sz w:val="24"/>
              </w:rPr>
              <w:t>交货方式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8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36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1034" w:type="dxa"/>
            <w:tcBorders>
              <w:top w:val="single" w:color="000000" w:sz="4" w:space="0"/>
              <w:left w:val="single" w:color="auto" w:sz="4" w:space="0"/>
              <w:bottom w:val="single" w:color="000000" w:sz="4" w:space="0"/>
              <w:right w:val="single" w:color="auto"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1106" w:type="dxa"/>
            <w:tcBorders>
              <w:top w:val="single" w:color="000000" w:sz="4" w:space="0"/>
              <w:left w:val="single" w:color="auto"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4"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c>
          <w:tcPr>
            <w:tcW w:w="752" w:type="dxa"/>
            <w:tcBorders>
              <w:top w:val="single" w:color="000000" w:sz="4" w:space="0"/>
              <w:left w:val="single" w:color="auto" w:sz="4" w:space="0"/>
              <w:bottom w:val="single" w:color="000000" w:sz="4" w:space="0"/>
              <w:right w:val="single" w:color="000000" w:sz="4" w:space="0"/>
            </w:tcBorders>
          </w:tcPr>
          <w:p>
            <w:pPr>
              <w:keepNext w:val="0"/>
              <w:keepLines w:val="0"/>
              <w:suppressLineNumbers w:val="0"/>
              <w:spacing w:before="0" w:beforeAutospacing="0" w:after="0" w:afterAutospacing="0"/>
              <w:ind w:left="0" w:right="0"/>
              <w:jc w:val="center"/>
              <w:rPr>
                <w:rFonts w:eastAsia="宋体"/>
                <w:snapToGrid w:val="0"/>
                <w:sz w:val="24"/>
              </w:rPr>
            </w:pPr>
          </w:p>
        </w:tc>
      </w:tr>
    </w:tbl>
    <w:p>
      <w:pPr>
        <w:rPr>
          <w:rFonts w:eastAsia="宋体"/>
          <w:snapToGrid w:val="0"/>
          <w:sz w:val="32"/>
          <w:szCs w:val="32"/>
        </w:rPr>
      </w:pPr>
    </w:p>
    <w:p>
      <w:pPr>
        <w:rPr>
          <w:rFonts w:eastAsia="宋体"/>
          <w:snapToGrid w:val="0"/>
          <w:sz w:val="32"/>
          <w:szCs w:val="32"/>
        </w:rPr>
      </w:pPr>
    </w:p>
    <w:p>
      <w:pPr>
        <w:spacing w:line="560" w:lineRule="exact"/>
        <w:ind w:firstLine="3920" w:firstLineChars="1400"/>
        <w:rPr>
          <w:rFonts w:eastAsia="宋体"/>
          <w:bCs/>
          <w:sz w:val="28"/>
          <w:szCs w:val="28"/>
        </w:rPr>
      </w:pPr>
      <w:r>
        <w:rPr>
          <w:rFonts w:hint="eastAsia" w:eastAsia="宋体"/>
          <w:bCs/>
          <w:sz w:val="28"/>
          <w:szCs w:val="28"/>
        </w:rPr>
        <w:t>投标供应商全称：（盖章）</w:t>
      </w:r>
    </w:p>
    <w:p>
      <w:pPr>
        <w:spacing w:line="560" w:lineRule="exact"/>
        <w:ind w:firstLine="3640" w:firstLineChars="1300"/>
        <w:rPr>
          <w:rFonts w:eastAsia="宋体"/>
          <w:bCs/>
          <w:sz w:val="28"/>
          <w:szCs w:val="28"/>
        </w:rPr>
      </w:pPr>
      <w:r>
        <w:rPr>
          <w:rFonts w:hint="eastAsia" w:eastAsia="宋体"/>
          <w:bCs/>
          <w:sz w:val="28"/>
          <w:szCs w:val="28"/>
          <w:lang w:eastAsia="zh-CN"/>
        </w:rPr>
        <w:t>法定代表人或授权代表（签字或盖章）</w:t>
      </w:r>
      <w:r>
        <w:rPr>
          <w:rFonts w:hint="eastAsia" w:eastAsia="宋体"/>
          <w:bCs/>
          <w:sz w:val="28"/>
          <w:szCs w:val="28"/>
        </w:rPr>
        <w:t>：</w:t>
      </w:r>
    </w:p>
    <w:p>
      <w:pPr>
        <w:spacing w:line="560" w:lineRule="exact"/>
        <w:ind w:firstLine="6440" w:firstLineChars="2300"/>
        <w:rPr>
          <w:rFonts w:eastAsia="宋体"/>
          <w:bCs/>
          <w:sz w:val="28"/>
          <w:szCs w:val="28"/>
        </w:rPr>
      </w:pPr>
      <w:r>
        <w:rPr>
          <w:rFonts w:hint="eastAsia" w:eastAsia="宋体"/>
          <w:bCs/>
          <w:sz w:val="28"/>
          <w:szCs w:val="28"/>
        </w:rPr>
        <w:t>年月日</w:t>
      </w:r>
    </w:p>
    <w:p>
      <w:pPr>
        <w:pStyle w:val="17"/>
        <w:rPr>
          <w:rFonts w:hint="eastAsia" w:eastAsia="宋体"/>
          <w:color w:val="auto"/>
          <w:sz w:val="28"/>
          <w:lang w:val="zh-CN"/>
        </w:rPr>
      </w:pPr>
    </w:p>
    <w:p>
      <w:pPr>
        <w:rPr>
          <w:rFonts w:hint="eastAsia" w:eastAsia="宋体"/>
          <w:color w:val="auto"/>
          <w:sz w:val="28"/>
          <w:lang w:val="zh-CN"/>
        </w:rPr>
      </w:pPr>
    </w:p>
    <w:p>
      <w:pPr>
        <w:pStyle w:val="17"/>
        <w:rPr>
          <w:rFonts w:hint="eastAsia" w:eastAsia="宋体"/>
          <w:color w:val="auto"/>
          <w:sz w:val="28"/>
          <w:lang w:val="zh-CN"/>
        </w:rPr>
      </w:pPr>
    </w:p>
    <w:p>
      <w:pPr>
        <w:rPr>
          <w:rFonts w:hint="eastAsia"/>
          <w:lang w:val="zh-CN"/>
        </w:rPr>
      </w:pPr>
    </w:p>
    <w:p>
      <w:pPr>
        <w:pStyle w:val="17"/>
        <w:rPr>
          <w:rFonts w:hint="eastAsia"/>
        </w:rPr>
      </w:pPr>
    </w:p>
    <w:p>
      <w:pPr>
        <w:pStyle w:val="6"/>
        <w:spacing w:beforeLines="50" w:afterLines="50"/>
        <w:rPr>
          <w:rFonts w:hint="eastAsia"/>
          <w:b w:val="0"/>
          <w:color w:val="auto"/>
          <w:sz w:val="28"/>
        </w:rPr>
      </w:pPr>
      <w:bookmarkStart w:id="267" w:name="_Toc28293_WPSOffice_Level2"/>
    </w:p>
    <w:p>
      <w:pPr>
        <w:pStyle w:val="6"/>
        <w:spacing w:beforeLines="50" w:afterLines="50"/>
        <w:rPr>
          <w:rFonts w:hint="eastAsia"/>
          <w:b w:val="0"/>
          <w:color w:val="auto"/>
          <w:sz w:val="28"/>
        </w:rPr>
      </w:pPr>
    </w:p>
    <w:p>
      <w:pPr>
        <w:pStyle w:val="6"/>
        <w:spacing w:beforeLines="50" w:afterLines="50"/>
        <w:rPr>
          <w:rFonts w:hint="eastAsia"/>
          <w:b w:val="0"/>
          <w:color w:val="auto"/>
          <w:sz w:val="28"/>
        </w:rPr>
      </w:pPr>
    </w:p>
    <w:bookmarkEnd w:id="267"/>
    <w:p/>
    <w:p>
      <w:pPr>
        <w:pStyle w:val="17"/>
      </w:pPr>
    </w:p>
    <w:p/>
    <w:p>
      <w:pPr>
        <w:pStyle w:val="17"/>
      </w:pPr>
    </w:p>
    <w:p/>
    <w:p>
      <w:pPr>
        <w:pStyle w:val="17"/>
      </w:pPr>
    </w:p>
    <w:p/>
    <w:p>
      <w:pPr>
        <w:pStyle w:val="6"/>
        <w:spacing w:beforeLines="50" w:afterLines="50"/>
        <w:rPr>
          <w:rFonts w:ascii="宋体" w:hAnsi="宋体"/>
          <w:b w:val="0"/>
        </w:rPr>
      </w:pPr>
      <w:r>
        <w:rPr>
          <w:rFonts w:hint="eastAsia"/>
          <w:b w:val="0"/>
        </w:rPr>
        <w:t>附件</w:t>
      </w:r>
      <w:r>
        <w:rPr>
          <w:rFonts w:hint="eastAsia"/>
          <w:b w:val="0"/>
          <w:lang w:val="en-US" w:eastAsia="zh-CN"/>
        </w:rPr>
        <w:t>25</w:t>
      </w:r>
      <w:r>
        <w:rPr>
          <w:rFonts w:hint="eastAsia"/>
          <w:b w:val="0"/>
          <w:lang w:eastAsia="zh-CN"/>
        </w:rPr>
        <w:t>设备配置清单明细</w:t>
      </w:r>
    </w:p>
    <w:p>
      <w:pPr>
        <w:spacing w:beforeLines="50" w:afterLines="50" w:line="560" w:lineRule="exact"/>
        <w:jc w:val="center"/>
        <w:rPr>
          <w:rFonts w:hint="eastAsia" w:ascii="黑体" w:hAnsi="黑体" w:eastAsia="黑体" w:cs="黑体"/>
          <w:bCs/>
          <w:sz w:val="36"/>
          <w:szCs w:val="36"/>
          <w:lang w:val="zh-CN"/>
        </w:rPr>
      </w:pPr>
      <w:r>
        <w:rPr>
          <w:rFonts w:hint="eastAsia" w:ascii="黑体" w:hAnsi="黑体" w:eastAsia="黑体" w:cs="黑体"/>
          <w:bCs/>
          <w:sz w:val="36"/>
          <w:szCs w:val="36"/>
          <w:lang w:val="zh-CN" w:eastAsia="zh-CN"/>
        </w:rPr>
        <w:t>设备配置清单明细</w:t>
      </w:r>
    </w:p>
    <w:p>
      <w:pPr>
        <w:spacing w:beforeLines="0" w:afterLines="0"/>
        <w:jc w:val="left"/>
        <w:rPr>
          <w:rFonts w:hint="eastAsia" w:ascii="宋体" w:hAnsi="宋体" w:eastAsia="宋体"/>
          <w:sz w:val="28"/>
        </w:rPr>
      </w:pPr>
      <w:r>
        <w:rPr>
          <w:rFonts w:hint="eastAsia" w:ascii="宋体" w:hAnsi="宋体" w:eastAsia="宋体"/>
          <w:sz w:val="28"/>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rPr>
            </w:pPr>
            <w:r>
              <w:rPr>
                <w:rFonts w:hint="eastAsia" w:ascii="黑体" w:hAnsi="黑体" w:eastAsia="黑体"/>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eastAsia="宋体"/>
                <w:sz w:val="21"/>
              </w:rPr>
            </w:pPr>
          </w:p>
        </w:tc>
      </w:tr>
    </w:tbl>
    <w:p>
      <w:pPr>
        <w:ind w:firstLine="10963" w:firstLineChars="5200"/>
        <w:rPr>
          <w:rFonts w:eastAsia="宋体"/>
          <w:b/>
          <w:bCs/>
        </w:rPr>
      </w:pPr>
    </w:p>
    <w:p>
      <w:pPr>
        <w:spacing w:line="260" w:lineRule="exact"/>
        <w:rPr>
          <w:rFonts w:ascii="黑体" w:eastAsia="黑体"/>
          <w:bCs/>
          <w:kern w:val="0"/>
          <w:sz w:val="18"/>
          <w:szCs w:val="18"/>
        </w:rPr>
      </w:pPr>
      <w:r>
        <w:rPr>
          <w:rFonts w:hint="eastAsia" w:ascii="黑体" w:eastAsia="黑体"/>
          <w:bCs/>
          <w:kern w:val="0"/>
          <w:sz w:val="18"/>
          <w:szCs w:val="18"/>
        </w:rPr>
        <w:t>注：投标供应商根据《第六章采购项目商务和技术要求》对所投产品</w:t>
      </w:r>
      <w:r>
        <w:rPr>
          <w:rFonts w:hint="eastAsia" w:ascii="黑体" w:eastAsia="黑体"/>
          <w:bCs/>
          <w:kern w:val="0"/>
          <w:sz w:val="18"/>
          <w:szCs w:val="18"/>
          <w:lang w:eastAsia="zh-CN"/>
        </w:rPr>
        <w:t>配置等相关要求进行汇总</w:t>
      </w:r>
      <w:r>
        <w:rPr>
          <w:rFonts w:hint="eastAsia" w:ascii="黑体" w:eastAsia="黑体"/>
          <w:bCs/>
          <w:kern w:val="0"/>
          <w:sz w:val="18"/>
          <w:szCs w:val="18"/>
        </w:rPr>
        <w:t>；</w:t>
      </w:r>
    </w:p>
    <w:p>
      <w:pPr>
        <w:pStyle w:val="2"/>
        <w:rPr>
          <w:rFonts w:hint="default"/>
          <w:lang w:val="en-US" w:eastAsia="zh-CN"/>
        </w:rPr>
      </w:pPr>
    </w:p>
    <w:p>
      <w:pPr>
        <w:rPr>
          <w:rFonts w:eastAsia="宋体"/>
          <w:snapToGrid w:val="0"/>
          <w:sz w:val="32"/>
          <w:szCs w:val="32"/>
        </w:rPr>
      </w:pPr>
    </w:p>
    <w:p>
      <w:pPr>
        <w:spacing w:line="560" w:lineRule="exact"/>
        <w:ind w:firstLine="3920" w:firstLineChars="1400"/>
        <w:rPr>
          <w:rFonts w:eastAsia="宋体"/>
          <w:bCs/>
          <w:sz w:val="28"/>
          <w:szCs w:val="28"/>
        </w:rPr>
      </w:pPr>
      <w:r>
        <w:rPr>
          <w:rFonts w:hint="eastAsia" w:eastAsia="宋体"/>
          <w:bCs/>
          <w:sz w:val="28"/>
          <w:szCs w:val="28"/>
        </w:rPr>
        <w:t>投标供应商全称：（盖章）</w:t>
      </w:r>
    </w:p>
    <w:p>
      <w:pPr>
        <w:spacing w:line="560" w:lineRule="exact"/>
        <w:ind w:firstLine="3640" w:firstLineChars="1300"/>
        <w:rPr>
          <w:rFonts w:eastAsia="宋体"/>
          <w:bCs/>
          <w:sz w:val="28"/>
          <w:szCs w:val="28"/>
        </w:rPr>
      </w:pPr>
      <w:r>
        <w:rPr>
          <w:rFonts w:hint="eastAsia" w:eastAsia="宋体"/>
          <w:bCs/>
          <w:sz w:val="28"/>
          <w:szCs w:val="28"/>
          <w:lang w:eastAsia="zh-CN"/>
        </w:rPr>
        <w:t>法定代表人或授权代表（签字或盖章）</w:t>
      </w:r>
      <w:r>
        <w:rPr>
          <w:rFonts w:hint="eastAsia" w:eastAsia="宋体"/>
          <w:bCs/>
          <w:sz w:val="28"/>
          <w:szCs w:val="28"/>
        </w:rPr>
        <w:t>：</w:t>
      </w:r>
    </w:p>
    <w:p>
      <w:pPr>
        <w:spacing w:line="560" w:lineRule="exact"/>
        <w:ind w:firstLine="6440" w:firstLineChars="2300"/>
        <w:rPr>
          <w:rFonts w:eastAsia="宋体"/>
          <w:bCs/>
          <w:sz w:val="28"/>
          <w:szCs w:val="28"/>
        </w:rPr>
      </w:pPr>
      <w:r>
        <w:rPr>
          <w:rFonts w:eastAsia="宋体"/>
          <w:bCs/>
          <w:sz w:val="28"/>
          <w:szCs w:val="28"/>
          <w:u w:val="single"/>
        </w:rPr>
        <w:t xml:space="preserve">   </w:t>
      </w:r>
      <w:r>
        <w:rPr>
          <w:rFonts w:hint="eastAsia" w:eastAsia="宋体"/>
          <w:bCs/>
          <w:sz w:val="28"/>
          <w:szCs w:val="28"/>
        </w:rPr>
        <w:t>年</w:t>
      </w:r>
      <w:r>
        <w:rPr>
          <w:rFonts w:eastAsia="宋体"/>
          <w:bCs/>
          <w:sz w:val="28"/>
          <w:szCs w:val="28"/>
          <w:u w:val="single"/>
        </w:rPr>
        <w:t xml:space="preserve">   </w:t>
      </w:r>
      <w:r>
        <w:rPr>
          <w:rFonts w:hint="eastAsia" w:eastAsia="宋体"/>
          <w:bCs/>
          <w:sz w:val="28"/>
          <w:szCs w:val="28"/>
        </w:rPr>
        <w:t>月</w:t>
      </w:r>
      <w:r>
        <w:rPr>
          <w:rFonts w:eastAsia="宋体"/>
          <w:bCs/>
          <w:sz w:val="28"/>
          <w:szCs w:val="28"/>
          <w:u w:val="single"/>
        </w:rPr>
        <w:t xml:space="preserve">   </w:t>
      </w:r>
      <w:r>
        <w:rPr>
          <w:rFonts w:hint="eastAsia" w:eastAsia="宋体"/>
          <w:bCs/>
          <w:sz w:val="28"/>
          <w:szCs w:val="28"/>
        </w:rPr>
        <w:t>日</w:t>
      </w:r>
    </w:p>
    <w:p>
      <w:pPr>
        <w:pStyle w:val="17"/>
      </w:pPr>
    </w:p>
    <w:p>
      <w:pPr>
        <w:pStyle w:val="2"/>
        <w:rPr>
          <w:color w:val="auto"/>
        </w:rPr>
      </w:pPr>
    </w:p>
    <w:p>
      <w:pPr>
        <w:pStyle w:val="2"/>
        <w:rPr>
          <w:rFonts w:hint="default"/>
        </w:rPr>
        <w:sectPr>
          <w:pgSz w:w="11906" w:h="16838"/>
          <w:pgMar w:top="1418" w:right="1134" w:bottom="1418" w:left="1418" w:header="851" w:footer="992" w:gutter="0"/>
          <w:pgNumType w:fmt="decimal"/>
          <w:cols w:space="720" w:num="1"/>
          <w:docGrid w:linePitch="312" w:charSpace="0"/>
        </w:sectPr>
      </w:pPr>
    </w:p>
    <w:p>
      <w:pPr>
        <w:pStyle w:val="6"/>
        <w:spacing w:beforeLines="50" w:afterLines="50"/>
        <w:rPr>
          <w:b w:val="0"/>
        </w:rPr>
      </w:pPr>
      <w:bookmarkStart w:id="268" w:name="_Toc10471"/>
      <w:bookmarkStart w:id="269" w:name="_Toc18434"/>
      <w:bookmarkStart w:id="270" w:name="_Toc22054"/>
      <w:bookmarkStart w:id="271" w:name="_Toc9284"/>
      <w:r>
        <w:rPr>
          <w:rFonts w:hint="eastAsia"/>
          <w:b w:val="0"/>
        </w:rPr>
        <w:t>附件</w:t>
      </w:r>
      <w:r>
        <w:rPr>
          <w:rFonts w:hint="eastAsia"/>
          <w:b w:val="0"/>
          <w:lang w:val="en-US" w:eastAsia="zh-CN"/>
        </w:rPr>
        <w:t>26</w:t>
      </w:r>
      <w:r>
        <w:rPr>
          <w:b w:val="0"/>
        </w:rPr>
        <w:t xml:space="preserve"> </w:t>
      </w:r>
      <w:r>
        <w:rPr>
          <w:rFonts w:hint="eastAsia"/>
          <w:b w:val="0"/>
        </w:rPr>
        <w:t>易损易耗件清单</w:t>
      </w:r>
      <w:bookmarkEnd w:id="268"/>
      <w:bookmarkEnd w:id="269"/>
      <w:bookmarkEnd w:id="270"/>
      <w:bookmarkEnd w:id="271"/>
    </w:p>
    <w:p>
      <w:pPr>
        <w:spacing w:beforeLines="50" w:afterLines="50" w:line="560" w:lineRule="exact"/>
        <w:jc w:val="center"/>
        <w:rPr>
          <w:rFonts w:ascii="黑体" w:hAnsi="黑体" w:eastAsia="黑体" w:cs="黑体"/>
          <w:bCs/>
          <w:sz w:val="36"/>
          <w:szCs w:val="36"/>
        </w:rPr>
      </w:pPr>
      <w:r>
        <w:rPr>
          <w:rFonts w:hint="eastAsia" w:ascii="黑体" w:hAnsi="黑体" w:eastAsia="黑体" w:cs="黑体"/>
          <w:bCs/>
          <w:sz w:val="36"/>
          <w:szCs w:val="36"/>
          <w:lang w:val="zh-CN"/>
        </w:rPr>
        <w:t>易损易耗件清单</w:t>
      </w:r>
    </w:p>
    <w:p>
      <w:pPr>
        <w:rPr>
          <w:bCs/>
          <w:sz w:val="28"/>
          <w:szCs w:val="28"/>
        </w:rPr>
      </w:pPr>
      <w:r>
        <w:rPr>
          <w:rFonts w:hint="eastAsia"/>
          <w:bCs/>
          <w:sz w:val="28"/>
          <w:szCs w:val="28"/>
        </w:rPr>
        <w:t>项目名称：项目编号：包号：金额：元</w:t>
      </w:r>
    </w:p>
    <w:tbl>
      <w:tblPr>
        <w:tblStyle w:val="42"/>
        <w:tblW w:w="92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946"/>
        <w:gridCol w:w="1417"/>
        <w:gridCol w:w="1134"/>
        <w:gridCol w:w="709"/>
        <w:gridCol w:w="1134"/>
        <w:gridCol w:w="1134"/>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exact"/>
        </w:trPr>
        <w:tc>
          <w:tcPr>
            <w:tcW w:w="748"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序号</w:t>
            </w:r>
          </w:p>
        </w:tc>
        <w:tc>
          <w:tcPr>
            <w:tcW w:w="1946"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易损易耗件名称</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规格型号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品牌</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单价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bCs/>
                <w:sz w:val="24"/>
              </w:rPr>
            </w:pPr>
            <w:r>
              <w:rPr>
                <w:rFonts w:hint="eastAsia"/>
                <w:bCs/>
                <w:sz w:val="24"/>
              </w:rPr>
              <w:t>原产地</w:t>
            </w:r>
          </w:p>
        </w:tc>
        <w:tc>
          <w:tcPr>
            <w:tcW w:w="1021"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rFonts w:hint="eastAsia"/>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tcPr>
          <w:p>
            <w:pPr>
              <w:rPr>
                <w:bCs/>
                <w:sz w:val="24"/>
              </w:rPr>
            </w:pPr>
          </w:p>
        </w:tc>
        <w:tc>
          <w:tcPr>
            <w:tcW w:w="1946" w:type="dxa"/>
            <w:tcBorders>
              <w:top w:val="single" w:color="auto" w:sz="4" w:space="0"/>
              <w:left w:val="single" w:color="auto" w:sz="4" w:space="0"/>
              <w:bottom w:val="single" w:color="auto" w:sz="4" w:space="0"/>
              <w:right w:val="single" w:color="auto" w:sz="4" w:space="0"/>
            </w:tcBorders>
          </w:tcPr>
          <w:p>
            <w:pPr>
              <w:rPr>
                <w:bCs/>
                <w:sz w:val="24"/>
              </w:rPr>
            </w:pPr>
          </w:p>
        </w:tc>
        <w:tc>
          <w:tcPr>
            <w:tcW w:w="1417"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709"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134" w:type="dxa"/>
            <w:tcBorders>
              <w:top w:val="single" w:color="auto" w:sz="4" w:space="0"/>
              <w:left w:val="single" w:color="auto" w:sz="4" w:space="0"/>
              <w:bottom w:val="single" w:color="auto" w:sz="4" w:space="0"/>
              <w:right w:val="single" w:color="auto" w:sz="4" w:space="0"/>
            </w:tcBorders>
          </w:tcPr>
          <w:p>
            <w:pPr>
              <w:rPr>
                <w:bCs/>
                <w:sz w:val="24"/>
              </w:rPr>
            </w:pPr>
          </w:p>
        </w:tc>
        <w:tc>
          <w:tcPr>
            <w:tcW w:w="1021" w:type="dxa"/>
            <w:tcBorders>
              <w:top w:val="single" w:color="auto" w:sz="4" w:space="0"/>
              <w:left w:val="single" w:color="auto" w:sz="4" w:space="0"/>
              <w:bottom w:val="single" w:color="auto" w:sz="4" w:space="0"/>
              <w:right w:val="single" w:color="auto" w:sz="4" w:space="0"/>
            </w:tcBorders>
          </w:tcPr>
          <w:p>
            <w:pPr>
              <w:rPr>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48"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946"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1021" w:type="dxa"/>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bl>
    <w:p>
      <w:pPr>
        <w:ind w:firstLine="560" w:firstLineChars="200"/>
        <w:rPr>
          <w:bCs/>
          <w:sz w:val="28"/>
          <w:szCs w:val="28"/>
        </w:rPr>
      </w:pPr>
    </w:p>
    <w:p>
      <w:pPr>
        <w:spacing w:line="560" w:lineRule="exact"/>
        <w:rPr>
          <w:bCs/>
          <w:sz w:val="28"/>
          <w:szCs w:val="28"/>
        </w:rPr>
      </w:pPr>
    </w:p>
    <w:p>
      <w:pPr>
        <w:spacing w:line="560" w:lineRule="exact"/>
        <w:ind w:firstLine="560" w:firstLineChars="200"/>
        <w:jc w:val="center"/>
        <w:rPr>
          <w:bCs/>
          <w:sz w:val="28"/>
          <w:szCs w:val="28"/>
          <w:lang w:val="zh-CN"/>
        </w:rPr>
      </w:pPr>
      <w:r>
        <w:rPr>
          <w:rFonts w:hint="eastAsia" w:ascii="Times New Roman"/>
          <w:bCs/>
          <w:sz w:val="28"/>
          <w:szCs w:val="28"/>
          <w:lang w:val="zh-CN"/>
        </w:rPr>
        <w:t>投标供应商全称：（盖章）</w:t>
      </w:r>
    </w:p>
    <w:p>
      <w:pPr>
        <w:spacing w:line="560" w:lineRule="exact"/>
        <w:ind w:firstLine="560" w:firstLineChars="200"/>
        <w:jc w:val="center"/>
        <w:rPr>
          <w:bCs/>
          <w:sz w:val="28"/>
          <w:szCs w:val="28"/>
          <w:lang w:val="zh-CN"/>
        </w:rPr>
      </w:pPr>
      <w:r>
        <w:rPr>
          <w:rFonts w:hint="eastAsia" w:ascii="Times New Roman"/>
          <w:bCs/>
          <w:sz w:val="28"/>
          <w:szCs w:val="28"/>
          <w:lang w:val="zh-CN"/>
        </w:rPr>
        <w:t>法定代表人（签字或盖章）或授权代表（签字）：</w:t>
      </w:r>
    </w:p>
    <w:p>
      <w:pPr>
        <w:spacing w:line="560" w:lineRule="exact"/>
        <w:ind w:firstLine="560" w:firstLineChars="200"/>
        <w:jc w:val="center"/>
        <w:rPr>
          <w:bCs/>
          <w:sz w:val="28"/>
          <w:szCs w:val="28"/>
        </w:rPr>
      </w:pPr>
      <w:r>
        <w:rPr>
          <w:rFonts w:hint="eastAsia"/>
          <w:bCs/>
          <w:sz w:val="28"/>
          <w:szCs w:val="28"/>
        </w:rPr>
        <w:t>年月日</w:t>
      </w:r>
    </w:p>
    <w:p>
      <w:pPr>
        <w:rPr>
          <w:bCs/>
        </w:rPr>
      </w:pPr>
    </w:p>
    <w:p>
      <w:pPr>
        <w:pStyle w:val="2"/>
        <w:rPr>
          <w:rFonts w:ascii="宋体" w:hAnsi="宋体" w:cs="宋体"/>
          <w:bCs/>
          <w:sz w:val="28"/>
          <w:szCs w:val="28"/>
          <w:u w:val="singl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方正兰亭黑简体">
    <w:altName w:val="黑体"/>
    <w:panose1 w:val="00000000000000000000"/>
    <w:charset w:val="00"/>
    <w:family w:val="auto"/>
    <w:pitch w:val="default"/>
    <w:sig w:usb0="00000000" w:usb1="00000000" w:usb2="00000000" w:usb3="00000000" w:csb0="00000000" w:csb1="00000000"/>
  </w:font>
  <w:font w:name="TimesNew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7"/>
                            <w:jc w:val="center"/>
                          </w:pPr>
                          <w:r>
                            <w:fldChar w:fldCharType="begin"/>
                          </w:r>
                          <w:r>
                            <w:instrText xml:space="preserve">PAGE   \* MERGEFORMAT</w:instrText>
                          </w:r>
                          <w:r>
                            <w:fldChar w:fldCharType="separate"/>
                          </w:r>
                          <w:r>
                            <w:rPr>
                              <w:lang w:val="zh-CN"/>
                            </w:rPr>
                            <w:t>14</w:t>
                          </w:r>
                          <w:r>
                            <w:fldChar w:fldCharType="end"/>
                          </w:r>
                        </w:p>
                        <w:p>
                          <w:pPr>
                            <w:pStyle w:val="27"/>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S4lIZAgAAIw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KEuJSGQIAACMEAAAOAAAA&#10;AAAAAAEAIAAAAB8BAABkcnMvZTJvRG9jLnhtbFBLBQYAAAAABgAGAFkBAACqBQAAAAA=&#10;">
              <v:fill on="f" focussize="0,0"/>
              <v:stroke on="f" weight="0.5pt"/>
              <v:imagedata o:title=""/>
              <o:lock v:ext="edit" aspectratio="f"/>
              <v:textbox inset="0mm,0mm,0mm,0mm" style="mso-fit-shape-to-text:t;">
                <w:txbxContent>
                  <w:p>
                    <w:pPr>
                      <w:pStyle w:val="27"/>
                      <w:jc w:val="center"/>
                    </w:pPr>
                    <w:r>
                      <w:fldChar w:fldCharType="begin"/>
                    </w:r>
                    <w:r>
                      <w:instrText xml:space="preserve">PAGE   \* MERGEFORMAT</w:instrText>
                    </w:r>
                    <w:r>
                      <w:fldChar w:fldCharType="separate"/>
                    </w:r>
                    <w:r>
                      <w:rPr>
                        <w:lang w:val="zh-CN"/>
                      </w:rPr>
                      <w:t>14</w:t>
                    </w:r>
                    <w:r>
                      <w:fldChar w:fldCharType="end"/>
                    </w:r>
                  </w:p>
                  <w:p>
                    <w:pPr>
                      <w:pStyle w:val="27"/>
                      <w:jc w:val="center"/>
                    </w:pPr>
                  </w:p>
                  <w:p>
                    <w:pPr>
                      <w:pStyle w:val="2"/>
                    </w:pPr>
                  </w:p>
                </w:txbxContent>
              </v:textbox>
            </v:shape>
          </w:pict>
        </mc:Fallback>
      </mc:AlternateContent>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kern w:val="2"/>
        <w:sz w:val="21"/>
        <w:szCs w:val="24"/>
        <w:lang w:val="en-US" w:eastAsia="zh-CN" w:bidi="ar-SA"/>
      </w:rPr>
      <w:id w:val="-1969199126"/>
      <w:docPartObj>
        <w:docPartGallery w:val="autotext"/>
      </w:docPartObj>
    </w:sdtPr>
    <w:sdtEndPr>
      <w:rPr>
        <w:rFonts w:ascii="Times New Roman" w:hAnsi="Times New Roman" w:eastAsia="宋体" w:cs="Times New Roman"/>
        <w:kern w:val="2"/>
        <w:sz w:val="21"/>
        <w:szCs w:val="24"/>
        <w:lang w:val="en-US" w:eastAsia="zh-CN" w:bidi="ar-SA"/>
      </w:rPr>
    </w:sdtEndPr>
    <w:sdtContent>
      <w:p>
        <w:pPr>
          <w:pStyle w:val="27"/>
          <w:jc w:val="center"/>
        </w:pPr>
        <w:r>
          <w:fldChar w:fldCharType="begin"/>
        </w:r>
        <w:r>
          <w:instrText xml:space="preserve">PAGE   \* MERGEFORMAT</w:instrText>
        </w:r>
        <w:r>
          <w:fldChar w:fldCharType="separate"/>
        </w:r>
        <w:r>
          <w:rPr>
            <w:lang w:val="zh-CN"/>
          </w:rPr>
          <w:t>75</w:t>
        </w:r>
        <w:r>
          <w:fldChar w:fldCharType="end"/>
        </w:r>
      </w:p>
    </w:sdtContent>
  </w:sdt>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199126"/>
      <w:docPartObj>
        <w:docPartGallery w:val="autotext"/>
      </w:docPartObj>
    </w:sdtPr>
    <w:sdtContent>
      <w:p>
        <w:pPr>
          <w:pStyle w:val="27"/>
          <w:jc w:val="center"/>
        </w:pPr>
        <w:r>
          <w:fldChar w:fldCharType="begin"/>
        </w:r>
        <w:r>
          <w:instrText xml:space="preserve">PAGE   \* MERGEFORMAT</w:instrText>
        </w:r>
        <w:r>
          <w:fldChar w:fldCharType="separate"/>
        </w:r>
        <w:r>
          <w:rPr>
            <w:lang w:val="zh-CN"/>
          </w:rPr>
          <w:t>75</w:t>
        </w:r>
        <w:r>
          <w:fldChar w:fldCharType="end"/>
        </w:r>
      </w:p>
    </w:sdtContent>
  </w:sdt>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969199126"/>
                          </w:sdtPr>
                          <w:sdtContent>
                            <w:p>
                              <w:pPr>
                                <w:pStyle w:val="27"/>
                                <w:jc w:val="center"/>
                              </w:pPr>
                              <w:r>
                                <w:fldChar w:fldCharType="begin"/>
                              </w:r>
                              <w:r>
                                <w:instrText xml:space="preserve">PAGE   \* MERGEFORMAT</w:instrText>
                              </w:r>
                              <w:r>
                                <w:fldChar w:fldCharType="separate"/>
                              </w:r>
                              <w:r>
                                <w:rPr>
                                  <w:lang w:val="zh-CN"/>
                                </w:rPr>
                                <w:t>19</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CwKZlMbAgAAIwQAAA4A&#10;AAAAAAAAAQAgAAAAHwEAAGRycy9lMm9Eb2MueG1sUEsFBgAAAAAGAAYAWQEAAKwFAAAAAA==&#10;">
              <v:fill on="f" focussize="0,0"/>
              <v:stroke on="f" weight="0.5pt"/>
              <v:imagedata o:title=""/>
              <o:lock v:ext="edit" aspectratio="f"/>
              <v:textbox inset="0mm,0mm,0mm,0mm" style="mso-fit-shape-to-text:t;">
                <w:txbxContent>
                  <w:sdt>
                    <w:sdtPr>
                      <w:id w:val="-1969199126"/>
                    </w:sdtPr>
                    <w:sdtContent>
                      <w:p>
                        <w:pPr>
                          <w:pStyle w:val="27"/>
                          <w:jc w:val="center"/>
                        </w:pPr>
                        <w:r>
                          <w:fldChar w:fldCharType="begin"/>
                        </w:r>
                        <w:r>
                          <w:instrText xml:space="preserve">PAGE   \* MERGEFORMAT</w:instrText>
                        </w:r>
                        <w:r>
                          <w:fldChar w:fldCharType="separate"/>
                        </w:r>
                        <w:r>
                          <w:rPr>
                            <w:lang w:val="zh-CN"/>
                          </w:rPr>
                          <w:t>19</w:t>
                        </w:r>
                        <w:r>
                          <w:fldChar w:fldCharType="end"/>
                        </w:r>
                      </w:p>
                    </w:sdtContent>
                  </w:sdt>
                  <w:p>
                    <w:pPr>
                      <w:pStyle w:val="2"/>
                    </w:pPr>
                  </w:p>
                </w:txbxContent>
              </v:textbox>
            </v:shape>
          </w:pict>
        </mc:Fallback>
      </mc:AlternateContent>
    </w:r>
  </w:p>
  <w:p>
    <w:pPr>
      <w:pStyle w:val="2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2792711"/>
    </w:sdtPr>
    <w:sdtContent>
      <w:p>
        <w:pPr>
          <w:pStyle w:val="27"/>
          <w:jc w:val="center"/>
        </w:pPr>
        <w:r>
          <w:fldChar w:fldCharType="begin"/>
        </w:r>
        <w:r>
          <w:instrText xml:space="preserve">PAGE   \* MERGEFORMAT</w:instrText>
        </w:r>
        <w:r>
          <w:fldChar w:fldCharType="separate"/>
        </w:r>
        <w:r>
          <w:rPr>
            <w:lang w:val="zh-CN"/>
          </w:rPr>
          <w:t>34</w:t>
        </w:r>
        <w:r>
          <w:fldChar w:fldCharType="end"/>
        </w:r>
      </w:p>
    </w:sdtContent>
  </w:sdt>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spacing w:beforeLines="0" w:afterLines="0"/>
      <w:jc w:val="center"/>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O11wiEbAgAAIQQAAA4A&#10;AAAAAAAAAQAgAAAAHwEAAGRycy9lMm9Eb2MueG1sUEsFBgAAAAAGAAYAWQEAAKwFAAAAAA==&#10;">
              <v:fill on="f" focussize="0,0"/>
              <v:stroke on="f" weight="0.5pt"/>
              <v:imagedata o:title=""/>
              <o:lock v:ext="edit" aspectratio="f"/>
              <v:textbox inset="0mm,0mm,0mm,0mm" style="mso-fit-shape-to-text:t;">
                <w:txbxContent>
                  <w:p>
                    <w:pPr>
                      <w:pStyle w:val="27"/>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p>
    <w:pPr>
      <w:pStyle w:val="27"/>
      <w:spacing w:beforeLines="0" w:afterLines="0"/>
      <w:rPr>
        <w:rFonts w:hint="eastAsia"/>
        <w:sz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LsBXebIB&#10;AABbAwAADgAAAAAAAAABACAAAAAeAQAAZHJzL2Uyb0RvYy54bWxQSwUGAAAAAAYABgBZAQAAQgUA&#10;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spacing w:beforeLines="0" w:afterLines="0"/>
      <w:rPr>
        <w:rFonts w:hint="eastAsia" w:ascii="宋体" w:eastAsia="宋体"/>
        <w:sz w:val="24"/>
      </w:rPr>
    </w:pPr>
    <w:r>
      <w:rPr>
        <w:rFonts w:hint="default" w:eastAsia="宋体"/>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spacing w:beforeLines="0" w:afterLines="0"/>
                            <w:rPr>
                              <w:rFonts w:hint="eastAsia"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49</w:t>
                          </w:r>
                          <w:r>
                            <w:rPr>
                              <w:rFonts w:hint="eastAsia" w:eastAsia="宋体"/>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27"/>
                      <w:spacing w:beforeLines="0" w:afterLines="0"/>
                      <w:rPr>
                        <w:rFonts w:hint="eastAsia"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49</w:t>
                    </w:r>
                    <w:r>
                      <w:rPr>
                        <w:rFonts w:hint="eastAsia" w:eastAsia="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 w:hAnsi="楷体" w:eastAsia="楷体" w:cs="楷体"/>
        <w:sz w:val="21"/>
        <w:szCs w:val="21"/>
      </w:rPr>
    </w:pPr>
    <w:r>
      <w:rPr>
        <w:rFonts w:hint="eastAsia" w:ascii="楷体" w:hAnsi="楷体" w:eastAsia="楷体" w:cs="楷体"/>
        <w:sz w:val="21"/>
        <w:szCs w:val="21"/>
      </w:rPr>
      <w:t>第七章 合同样本</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rPr>
        <w:rFonts w:hint="eastAsia"/>
        <w:sz w:val="18"/>
      </w:rPr>
    </w:pPr>
    <w:r>
      <w:rPr>
        <w:rFonts w:hint="eastAsia" w:ascii="楷体_GB2312" w:hAnsi="楷体" w:eastAsia="楷体_GB2312"/>
        <w:sz w:val="21"/>
      </w:rPr>
      <w:t>第八章 文件组成及专用附件格式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第四章 投标供应商须知前附表</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第五章 招标公告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第六章 采购项目商务和技术要求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第七章 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第八章 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rPr>
        <w:rFonts w:hint="eastAsia" w:eastAsia="楷体_GB2312"/>
        <w:sz w:val="18"/>
      </w:rPr>
    </w:pPr>
    <w:r>
      <w:rPr>
        <w:rFonts w:hint="eastAsia" w:ascii="楷体_GB2312" w:hAnsi="楷体" w:eastAsia="楷体_GB2312"/>
        <w:sz w:val="21"/>
      </w:rPr>
      <w:t>第八章 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C3D952"/>
    <w:multiLevelType w:val="singleLevel"/>
    <w:tmpl w:val="A5C3D952"/>
    <w:lvl w:ilvl="0" w:tentative="0">
      <w:start w:val="1"/>
      <w:numFmt w:val="chineseCounting"/>
      <w:suff w:val="nothing"/>
      <w:lvlText w:val="%1、"/>
      <w:lvlJc w:val="left"/>
      <w:pPr>
        <w:ind w:left="210"/>
      </w:pPr>
      <w:rPr>
        <w:rFonts w:hint="eastAsia"/>
      </w:rPr>
    </w:lvl>
  </w:abstractNum>
  <w:abstractNum w:abstractNumId="1">
    <w:nsid w:val="34B88EB3"/>
    <w:multiLevelType w:val="singleLevel"/>
    <w:tmpl w:val="34B88EB3"/>
    <w:lvl w:ilvl="0" w:tentative="0">
      <w:start w:val="2"/>
      <w:numFmt w:val="chineseCounting"/>
      <w:suff w:val="nothing"/>
      <w:lvlText w:val="%1、"/>
      <w:lvlJc w:val="left"/>
      <w:rPr>
        <w:rFonts w:hint="eastAsia"/>
      </w:rPr>
    </w:lvl>
  </w:abstractNum>
  <w:abstractNum w:abstractNumId="2">
    <w:nsid w:val="515F11FB"/>
    <w:multiLevelType w:val="singleLevel"/>
    <w:tmpl w:val="515F11FB"/>
    <w:lvl w:ilvl="0" w:tentative="0">
      <w:start w:val="2"/>
      <w:numFmt w:val="decimal"/>
      <w:lvlText w:val="%1."/>
      <w:lvlJc w:val="left"/>
      <w:pPr>
        <w:tabs>
          <w:tab w:val="left" w:pos="312"/>
        </w:tabs>
      </w:pPr>
    </w:lvl>
  </w:abstractNum>
  <w:abstractNum w:abstractNumId="3">
    <w:nsid w:val="57217CF8"/>
    <w:multiLevelType w:val="singleLevel"/>
    <w:tmpl w:val="57217CF8"/>
    <w:lvl w:ilvl="0" w:tentative="0">
      <w:start w:val="1"/>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ero">
    <w15:presenceInfo w15:providerId="None" w15:userId="z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59E"/>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585"/>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2E94"/>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678F6"/>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00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225A"/>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1B0"/>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7C3"/>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6CE6"/>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79"/>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C7933"/>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7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785"/>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31"/>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76F"/>
    <w:rsid w:val="00851A12"/>
    <w:rsid w:val="00851EDD"/>
    <w:rsid w:val="00852232"/>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2B2"/>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8D9"/>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5C09"/>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2A"/>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6CD0"/>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2DB5"/>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B3"/>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DA4"/>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5FF"/>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086C"/>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177"/>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249"/>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2FB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0F52"/>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8C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6877"/>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57B7"/>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5B3"/>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632"/>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1C43AA"/>
    <w:rsid w:val="01303364"/>
    <w:rsid w:val="016510EB"/>
    <w:rsid w:val="01832E36"/>
    <w:rsid w:val="01907E70"/>
    <w:rsid w:val="01C232D8"/>
    <w:rsid w:val="01C26EE2"/>
    <w:rsid w:val="01C7634A"/>
    <w:rsid w:val="01C93120"/>
    <w:rsid w:val="01C963F3"/>
    <w:rsid w:val="01D35718"/>
    <w:rsid w:val="01E95EA6"/>
    <w:rsid w:val="02094C84"/>
    <w:rsid w:val="02313DB5"/>
    <w:rsid w:val="023C3155"/>
    <w:rsid w:val="027D2B01"/>
    <w:rsid w:val="029B191D"/>
    <w:rsid w:val="02FA1F78"/>
    <w:rsid w:val="033106B2"/>
    <w:rsid w:val="03346EB4"/>
    <w:rsid w:val="033A31E8"/>
    <w:rsid w:val="03520734"/>
    <w:rsid w:val="03563CE7"/>
    <w:rsid w:val="03590FDB"/>
    <w:rsid w:val="0369737F"/>
    <w:rsid w:val="0372002B"/>
    <w:rsid w:val="03A446A1"/>
    <w:rsid w:val="03C005A8"/>
    <w:rsid w:val="03C2109C"/>
    <w:rsid w:val="03F51766"/>
    <w:rsid w:val="04092BFA"/>
    <w:rsid w:val="043C26AC"/>
    <w:rsid w:val="04414EE2"/>
    <w:rsid w:val="04461F7D"/>
    <w:rsid w:val="04595E69"/>
    <w:rsid w:val="046D3188"/>
    <w:rsid w:val="047E7D72"/>
    <w:rsid w:val="049C4E81"/>
    <w:rsid w:val="04AE399C"/>
    <w:rsid w:val="04AF53D6"/>
    <w:rsid w:val="04BD540E"/>
    <w:rsid w:val="04D916F0"/>
    <w:rsid w:val="04ED4AE5"/>
    <w:rsid w:val="051E38ED"/>
    <w:rsid w:val="05213D5A"/>
    <w:rsid w:val="052703B4"/>
    <w:rsid w:val="053A5092"/>
    <w:rsid w:val="05584B10"/>
    <w:rsid w:val="055E6A9D"/>
    <w:rsid w:val="05781ABA"/>
    <w:rsid w:val="057A7C08"/>
    <w:rsid w:val="05C95403"/>
    <w:rsid w:val="05D45A79"/>
    <w:rsid w:val="05E532B6"/>
    <w:rsid w:val="05F07E3E"/>
    <w:rsid w:val="062067FE"/>
    <w:rsid w:val="063334EA"/>
    <w:rsid w:val="0643627B"/>
    <w:rsid w:val="06612CAE"/>
    <w:rsid w:val="06616C70"/>
    <w:rsid w:val="069E60FA"/>
    <w:rsid w:val="06B17CF3"/>
    <w:rsid w:val="07495868"/>
    <w:rsid w:val="07635630"/>
    <w:rsid w:val="0812108D"/>
    <w:rsid w:val="08145500"/>
    <w:rsid w:val="086976FA"/>
    <w:rsid w:val="08894542"/>
    <w:rsid w:val="08942825"/>
    <w:rsid w:val="08A64AD8"/>
    <w:rsid w:val="08B17BA9"/>
    <w:rsid w:val="08F91B62"/>
    <w:rsid w:val="090478FE"/>
    <w:rsid w:val="093B4CAC"/>
    <w:rsid w:val="095A5893"/>
    <w:rsid w:val="09664528"/>
    <w:rsid w:val="09BE4DD4"/>
    <w:rsid w:val="09E57D82"/>
    <w:rsid w:val="09FA3B17"/>
    <w:rsid w:val="0A0E1CF9"/>
    <w:rsid w:val="0A13251B"/>
    <w:rsid w:val="0A1678A3"/>
    <w:rsid w:val="0A2148F3"/>
    <w:rsid w:val="0A2B5E91"/>
    <w:rsid w:val="0A2D5539"/>
    <w:rsid w:val="0AA30A74"/>
    <w:rsid w:val="0AD55DF4"/>
    <w:rsid w:val="0AE96914"/>
    <w:rsid w:val="0B02018B"/>
    <w:rsid w:val="0B3E6DBE"/>
    <w:rsid w:val="0B3F7726"/>
    <w:rsid w:val="0B7F569C"/>
    <w:rsid w:val="0B8F7583"/>
    <w:rsid w:val="0BA24AB8"/>
    <w:rsid w:val="0BA4019B"/>
    <w:rsid w:val="0BB101F7"/>
    <w:rsid w:val="0BB26F99"/>
    <w:rsid w:val="0BEB6F2D"/>
    <w:rsid w:val="0BF71227"/>
    <w:rsid w:val="0BFA364D"/>
    <w:rsid w:val="0C297D93"/>
    <w:rsid w:val="0C752607"/>
    <w:rsid w:val="0C9138A6"/>
    <w:rsid w:val="0CB87C96"/>
    <w:rsid w:val="0CCD4738"/>
    <w:rsid w:val="0D0C3B13"/>
    <w:rsid w:val="0D1F7E96"/>
    <w:rsid w:val="0D4B361F"/>
    <w:rsid w:val="0D4D3C2E"/>
    <w:rsid w:val="0D6D2B17"/>
    <w:rsid w:val="0D6F054E"/>
    <w:rsid w:val="0D725B91"/>
    <w:rsid w:val="0DCB6090"/>
    <w:rsid w:val="0E062E6B"/>
    <w:rsid w:val="0E0E3497"/>
    <w:rsid w:val="0E144B5A"/>
    <w:rsid w:val="0E2145D1"/>
    <w:rsid w:val="0E435E8B"/>
    <w:rsid w:val="0E817567"/>
    <w:rsid w:val="0E9949C8"/>
    <w:rsid w:val="0EDA72D4"/>
    <w:rsid w:val="0EEF423D"/>
    <w:rsid w:val="0EF9590D"/>
    <w:rsid w:val="0F2C5EC9"/>
    <w:rsid w:val="0F484FB8"/>
    <w:rsid w:val="0F6C152D"/>
    <w:rsid w:val="0F7554F8"/>
    <w:rsid w:val="0FCF6104"/>
    <w:rsid w:val="10005604"/>
    <w:rsid w:val="100413B9"/>
    <w:rsid w:val="101103FC"/>
    <w:rsid w:val="103E24DE"/>
    <w:rsid w:val="10A800BE"/>
    <w:rsid w:val="10B81C42"/>
    <w:rsid w:val="111451B1"/>
    <w:rsid w:val="11155D70"/>
    <w:rsid w:val="11176952"/>
    <w:rsid w:val="11195AD5"/>
    <w:rsid w:val="113E3356"/>
    <w:rsid w:val="114526CC"/>
    <w:rsid w:val="114A69C8"/>
    <w:rsid w:val="115A6EA9"/>
    <w:rsid w:val="115A7918"/>
    <w:rsid w:val="115D12F3"/>
    <w:rsid w:val="116A38BE"/>
    <w:rsid w:val="116F3F71"/>
    <w:rsid w:val="117F18AE"/>
    <w:rsid w:val="1183223B"/>
    <w:rsid w:val="11965307"/>
    <w:rsid w:val="11A834F0"/>
    <w:rsid w:val="11C17EA7"/>
    <w:rsid w:val="11E64927"/>
    <w:rsid w:val="120F4DE8"/>
    <w:rsid w:val="12123259"/>
    <w:rsid w:val="12191DA9"/>
    <w:rsid w:val="1226121A"/>
    <w:rsid w:val="128724FC"/>
    <w:rsid w:val="12C21B84"/>
    <w:rsid w:val="12E8676D"/>
    <w:rsid w:val="1309660D"/>
    <w:rsid w:val="13431418"/>
    <w:rsid w:val="134F7C10"/>
    <w:rsid w:val="135F7CEA"/>
    <w:rsid w:val="136441CE"/>
    <w:rsid w:val="139B1477"/>
    <w:rsid w:val="13A56189"/>
    <w:rsid w:val="13B94FE9"/>
    <w:rsid w:val="13CC5285"/>
    <w:rsid w:val="13D757EE"/>
    <w:rsid w:val="13F34D1D"/>
    <w:rsid w:val="13F72618"/>
    <w:rsid w:val="142B2B3B"/>
    <w:rsid w:val="14332AA2"/>
    <w:rsid w:val="143B6F35"/>
    <w:rsid w:val="143B7E89"/>
    <w:rsid w:val="14623992"/>
    <w:rsid w:val="14BD0813"/>
    <w:rsid w:val="14C07216"/>
    <w:rsid w:val="14D66FAC"/>
    <w:rsid w:val="14ED3167"/>
    <w:rsid w:val="14F47CF4"/>
    <w:rsid w:val="14F86AD3"/>
    <w:rsid w:val="1504150A"/>
    <w:rsid w:val="15421EB0"/>
    <w:rsid w:val="154F123D"/>
    <w:rsid w:val="154F35A0"/>
    <w:rsid w:val="155431D3"/>
    <w:rsid w:val="155D52CF"/>
    <w:rsid w:val="157955E3"/>
    <w:rsid w:val="158205A0"/>
    <w:rsid w:val="158A3D18"/>
    <w:rsid w:val="15917589"/>
    <w:rsid w:val="15944F6F"/>
    <w:rsid w:val="15BC32B9"/>
    <w:rsid w:val="15D849FF"/>
    <w:rsid w:val="15F4626B"/>
    <w:rsid w:val="163E3408"/>
    <w:rsid w:val="1661557B"/>
    <w:rsid w:val="1673313F"/>
    <w:rsid w:val="16911D81"/>
    <w:rsid w:val="16A07B86"/>
    <w:rsid w:val="16DD1101"/>
    <w:rsid w:val="16E93A50"/>
    <w:rsid w:val="16FC4057"/>
    <w:rsid w:val="17084805"/>
    <w:rsid w:val="171444A9"/>
    <w:rsid w:val="171E1182"/>
    <w:rsid w:val="174B53A6"/>
    <w:rsid w:val="179D5382"/>
    <w:rsid w:val="17BB6678"/>
    <w:rsid w:val="17EF1BCA"/>
    <w:rsid w:val="182C4C26"/>
    <w:rsid w:val="184B0E55"/>
    <w:rsid w:val="18585B15"/>
    <w:rsid w:val="18730A0F"/>
    <w:rsid w:val="18AB63FB"/>
    <w:rsid w:val="18E04E50"/>
    <w:rsid w:val="18FC204F"/>
    <w:rsid w:val="192324B0"/>
    <w:rsid w:val="19603763"/>
    <w:rsid w:val="19720DC3"/>
    <w:rsid w:val="19734677"/>
    <w:rsid w:val="19743F0F"/>
    <w:rsid w:val="199724DC"/>
    <w:rsid w:val="19A20CBF"/>
    <w:rsid w:val="19C225E0"/>
    <w:rsid w:val="19E00198"/>
    <w:rsid w:val="19F30904"/>
    <w:rsid w:val="19F33208"/>
    <w:rsid w:val="19F81D2C"/>
    <w:rsid w:val="1A1F5E95"/>
    <w:rsid w:val="1A2F1383"/>
    <w:rsid w:val="1A3544CE"/>
    <w:rsid w:val="1A437355"/>
    <w:rsid w:val="1A51582F"/>
    <w:rsid w:val="1A775ED5"/>
    <w:rsid w:val="1A917569"/>
    <w:rsid w:val="1AB40BFF"/>
    <w:rsid w:val="1AB561B1"/>
    <w:rsid w:val="1AC011DA"/>
    <w:rsid w:val="1ADA0AA3"/>
    <w:rsid w:val="1ADF4BBA"/>
    <w:rsid w:val="1AF2115B"/>
    <w:rsid w:val="1B034568"/>
    <w:rsid w:val="1B054427"/>
    <w:rsid w:val="1B0A71BA"/>
    <w:rsid w:val="1B1D15CE"/>
    <w:rsid w:val="1B244DEF"/>
    <w:rsid w:val="1B307593"/>
    <w:rsid w:val="1B650F64"/>
    <w:rsid w:val="1BA3581D"/>
    <w:rsid w:val="1BA63554"/>
    <w:rsid w:val="1BBD6C91"/>
    <w:rsid w:val="1BDC532B"/>
    <w:rsid w:val="1BFF33F8"/>
    <w:rsid w:val="1C0E2F29"/>
    <w:rsid w:val="1C9A0558"/>
    <w:rsid w:val="1CC63F13"/>
    <w:rsid w:val="1CE43C8A"/>
    <w:rsid w:val="1D0D40E7"/>
    <w:rsid w:val="1D1D0475"/>
    <w:rsid w:val="1D394152"/>
    <w:rsid w:val="1D3A4F1B"/>
    <w:rsid w:val="1D472B67"/>
    <w:rsid w:val="1D543551"/>
    <w:rsid w:val="1D8B39D8"/>
    <w:rsid w:val="1D940B48"/>
    <w:rsid w:val="1D9469B2"/>
    <w:rsid w:val="1DD3548B"/>
    <w:rsid w:val="1DED21D8"/>
    <w:rsid w:val="1E2A3828"/>
    <w:rsid w:val="1E345C46"/>
    <w:rsid w:val="1E536951"/>
    <w:rsid w:val="1E7C32C0"/>
    <w:rsid w:val="1E8864F7"/>
    <w:rsid w:val="1E9278B8"/>
    <w:rsid w:val="1EA65F7D"/>
    <w:rsid w:val="1EBF49AE"/>
    <w:rsid w:val="1EC9224B"/>
    <w:rsid w:val="1EFF0519"/>
    <w:rsid w:val="1EFF62E5"/>
    <w:rsid w:val="1F0E3DA5"/>
    <w:rsid w:val="1F2326F0"/>
    <w:rsid w:val="1F3C52D5"/>
    <w:rsid w:val="1F412DB8"/>
    <w:rsid w:val="1F510718"/>
    <w:rsid w:val="1F7D11B0"/>
    <w:rsid w:val="1FB931AC"/>
    <w:rsid w:val="1FFB3CEC"/>
    <w:rsid w:val="20041CBD"/>
    <w:rsid w:val="202879C9"/>
    <w:rsid w:val="204136C0"/>
    <w:rsid w:val="204D53E2"/>
    <w:rsid w:val="20695BA3"/>
    <w:rsid w:val="208D2D81"/>
    <w:rsid w:val="209E2FED"/>
    <w:rsid w:val="20C55B80"/>
    <w:rsid w:val="20CE49AC"/>
    <w:rsid w:val="20E665E9"/>
    <w:rsid w:val="20EB10C9"/>
    <w:rsid w:val="211F4F5C"/>
    <w:rsid w:val="212B39B0"/>
    <w:rsid w:val="217042DB"/>
    <w:rsid w:val="21A46047"/>
    <w:rsid w:val="21AC5D1B"/>
    <w:rsid w:val="21D05D31"/>
    <w:rsid w:val="21DC01E9"/>
    <w:rsid w:val="21EA3909"/>
    <w:rsid w:val="22136976"/>
    <w:rsid w:val="22143D06"/>
    <w:rsid w:val="224E662F"/>
    <w:rsid w:val="22547322"/>
    <w:rsid w:val="22620E21"/>
    <w:rsid w:val="22CD25B9"/>
    <w:rsid w:val="22E35D1E"/>
    <w:rsid w:val="22E70483"/>
    <w:rsid w:val="22F75C0D"/>
    <w:rsid w:val="235A7946"/>
    <w:rsid w:val="236A54AA"/>
    <w:rsid w:val="239E23D2"/>
    <w:rsid w:val="23C17920"/>
    <w:rsid w:val="23D0184C"/>
    <w:rsid w:val="23E65B97"/>
    <w:rsid w:val="241A4248"/>
    <w:rsid w:val="24304F3C"/>
    <w:rsid w:val="247B040B"/>
    <w:rsid w:val="248F4E23"/>
    <w:rsid w:val="24904CA9"/>
    <w:rsid w:val="24971607"/>
    <w:rsid w:val="249B4BA3"/>
    <w:rsid w:val="24EE3408"/>
    <w:rsid w:val="25114177"/>
    <w:rsid w:val="252933D7"/>
    <w:rsid w:val="252A7468"/>
    <w:rsid w:val="254909E3"/>
    <w:rsid w:val="255D5E59"/>
    <w:rsid w:val="259468B0"/>
    <w:rsid w:val="25E46E99"/>
    <w:rsid w:val="25F61286"/>
    <w:rsid w:val="25F84189"/>
    <w:rsid w:val="2601765A"/>
    <w:rsid w:val="261B1DDE"/>
    <w:rsid w:val="26247F74"/>
    <w:rsid w:val="263321A2"/>
    <w:rsid w:val="2634177B"/>
    <w:rsid w:val="265E6317"/>
    <w:rsid w:val="266B1146"/>
    <w:rsid w:val="267F082C"/>
    <w:rsid w:val="267F67D1"/>
    <w:rsid w:val="26A70D7A"/>
    <w:rsid w:val="26B70089"/>
    <w:rsid w:val="26B96799"/>
    <w:rsid w:val="26BB1998"/>
    <w:rsid w:val="26C8318D"/>
    <w:rsid w:val="26FC7D56"/>
    <w:rsid w:val="273F0941"/>
    <w:rsid w:val="2757039E"/>
    <w:rsid w:val="277E3593"/>
    <w:rsid w:val="27B64EA5"/>
    <w:rsid w:val="27EA2E57"/>
    <w:rsid w:val="27EE6597"/>
    <w:rsid w:val="280F5F3D"/>
    <w:rsid w:val="281110FD"/>
    <w:rsid w:val="281178FD"/>
    <w:rsid w:val="28327039"/>
    <w:rsid w:val="28332D0A"/>
    <w:rsid w:val="283D5006"/>
    <w:rsid w:val="285B5DA7"/>
    <w:rsid w:val="285C720E"/>
    <w:rsid w:val="28687003"/>
    <w:rsid w:val="28696AD9"/>
    <w:rsid w:val="287A78F4"/>
    <w:rsid w:val="287C2DC8"/>
    <w:rsid w:val="287F56A4"/>
    <w:rsid w:val="289522DC"/>
    <w:rsid w:val="28C424B8"/>
    <w:rsid w:val="28F53A1E"/>
    <w:rsid w:val="29090AAC"/>
    <w:rsid w:val="290F7096"/>
    <w:rsid w:val="29295C14"/>
    <w:rsid w:val="292E757B"/>
    <w:rsid w:val="296467B7"/>
    <w:rsid w:val="29A049FA"/>
    <w:rsid w:val="2A024AB3"/>
    <w:rsid w:val="2A1C1C04"/>
    <w:rsid w:val="2A2007E2"/>
    <w:rsid w:val="2A5C34B2"/>
    <w:rsid w:val="2A616AFD"/>
    <w:rsid w:val="2A6D6662"/>
    <w:rsid w:val="2A887A76"/>
    <w:rsid w:val="2A8D11C0"/>
    <w:rsid w:val="2AA13581"/>
    <w:rsid w:val="2AFD635A"/>
    <w:rsid w:val="2B125561"/>
    <w:rsid w:val="2B131265"/>
    <w:rsid w:val="2B1B1189"/>
    <w:rsid w:val="2B4701EF"/>
    <w:rsid w:val="2B6F315B"/>
    <w:rsid w:val="2BC0523B"/>
    <w:rsid w:val="2BE348BF"/>
    <w:rsid w:val="2C030F93"/>
    <w:rsid w:val="2C1A0372"/>
    <w:rsid w:val="2C3D0F42"/>
    <w:rsid w:val="2C7F7652"/>
    <w:rsid w:val="2C953875"/>
    <w:rsid w:val="2CAD56B0"/>
    <w:rsid w:val="2CD876B9"/>
    <w:rsid w:val="2D0156C8"/>
    <w:rsid w:val="2D177764"/>
    <w:rsid w:val="2D2F28DA"/>
    <w:rsid w:val="2D302F39"/>
    <w:rsid w:val="2D3112D5"/>
    <w:rsid w:val="2D331D6A"/>
    <w:rsid w:val="2D353750"/>
    <w:rsid w:val="2D4411AD"/>
    <w:rsid w:val="2D5667F9"/>
    <w:rsid w:val="2D704696"/>
    <w:rsid w:val="2DB7673D"/>
    <w:rsid w:val="2DE75643"/>
    <w:rsid w:val="2E447804"/>
    <w:rsid w:val="2E8274A0"/>
    <w:rsid w:val="2E8B42EF"/>
    <w:rsid w:val="2EA163E9"/>
    <w:rsid w:val="2EAC22DB"/>
    <w:rsid w:val="2EB47F83"/>
    <w:rsid w:val="2EC12517"/>
    <w:rsid w:val="2ECF5310"/>
    <w:rsid w:val="2F1B0FEB"/>
    <w:rsid w:val="2F223F14"/>
    <w:rsid w:val="2F226453"/>
    <w:rsid w:val="2F7013AD"/>
    <w:rsid w:val="2F9B0D01"/>
    <w:rsid w:val="2FAD2266"/>
    <w:rsid w:val="2FE3369E"/>
    <w:rsid w:val="2FFB511A"/>
    <w:rsid w:val="30032153"/>
    <w:rsid w:val="300436CC"/>
    <w:rsid w:val="301B3DA5"/>
    <w:rsid w:val="301D46EF"/>
    <w:rsid w:val="30532B78"/>
    <w:rsid w:val="308018D0"/>
    <w:rsid w:val="308B4D8D"/>
    <w:rsid w:val="30B776DF"/>
    <w:rsid w:val="30D52672"/>
    <w:rsid w:val="30D9667E"/>
    <w:rsid w:val="30E76B59"/>
    <w:rsid w:val="30FC4C73"/>
    <w:rsid w:val="31032F33"/>
    <w:rsid w:val="310429C0"/>
    <w:rsid w:val="3122010D"/>
    <w:rsid w:val="313E07A8"/>
    <w:rsid w:val="31556A98"/>
    <w:rsid w:val="3168776F"/>
    <w:rsid w:val="319773AD"/>
    <w:rsid w:val="31A447B9"/>
    <w:rsid w:val="31CD29CB"/>
    <w:rsid w:val="31DD4B2C"/>
    <w:rsid w:val="31FD49E1"/>
    <w:rsid w:val="320A1A5C"/>
    <w:rsid w:val="329A364E"/>
    <w:rsid w:val="32AA5A27"/>
    <w:rsid w:val="32AF5D7F"/>
    <w:rsid w:val="32C712CE"/>
    <w:rsid w:val="32CB77AF"/>
    <w:rsid w:val="32F33FF5"/>
    <w:rsid w:val="32F571F5"/>
    <w:rsid w:val="32F9512A"/>
    <w:rsid w:val="32F973E6"/>
    <w:rsid w:val="33176E08"/>
    <w:rsid w:val="333931BA"/>
    <w:rsid w:val="33556E13"/>
    <w:rsid w:val="3386566A"/>
    <w:rsid w:val="33A158A6"/>
    <w:rsid w:val="33A32018"/>
    <w:rsid w:val="33A4012A"/>
    <w:rsid w:val="33A5515F"/>
    <w:rsid w:val="33BF636A"/>
    <w:rsid w:val="33E24796"/>
    <w:rsid w:val="33E44147"/>
    <w:rsid w:val="342F70B5"/>
    <w:rsid w:val="344E7309"/>
    <w:rsid w:val="34540891"/>
    <w:rsid w:val="34723E2C"/>
    <w:rsid w:val="347973A7"/>
    <w:rsid w:val="34985421"/>
    <w:rsid w:val="34A37D19"/>
    <w:rsid w:val="35171EB6"/>
    <w:rsid w:val="3520708D"/>
    <w:rsid w:val="35541A83"/>
    <w:rsid w:val="35A12389"/>
    <w:rsid w:val="35AC027C"/>
    <w:rsid w:val="35C91DF7"/>
    <w:rsid w:val="35E57DC8"/>
    <w:rsid w:val="35F0373E"/>
    <w:rsid w:val="361F1F7B"/>
    <w:rsid w:val="363A0410"/>
    <w:rsid w:val="365F06CA"/>
    <w:rsid w:val="367A4403"/>
    <w:rsid w:val="367C5D59"/>
    <w:rsid w:val="3688484C"/>
    <w:rsid w:val="36947BEF"/>
    <w:rsid w:val="36D112DD"/>
    <w:rsid w:val="371153A3"/>
    <w:rsid w:val="371E16CB"/>
    <w:rsid w:val="37242A20"/>
    <w:rsid w:val="372907BF"/>
    <w:rsid w:val="375879DF"/>
    <w:rsid w:val="37650B4C"/>
    <w:rsid w:val="3795086A"/>
    <w:rsid w:val="37BF6BAE"/>
    <w:rsid w:val="37D10783"/>
    <w:rsid w:val="37E65993"/>
    <w:rsid w:val="380C1A6D"/>
    <w:rsid w:val="38194CD8"/>
    <w:rsid w:val="381B7A33"/>
    <w:rsid w:val="381E4A0C"/>
    <w:rsid w:val="388E5A4E"/>
    <w:rsid w:val="38B06D16"/>
    <w:rsid w:val="38C26B8B"/>
    <w:rsid w:val="39044EEC"/>
    <w:rsid w:val="390C44E2"/>
    <w:rsid w:val="391A4BC7"/>
    <w:rsid w:val="391B1842"/>
    <w:rsid w:val="39444BAD"/>
    <w:rsid w:val="39625CE8"/>
    <w:rsid w:val="39927854"/>
    <w:rsid w:val="3993277A"/>
    <w:rsid w:val="399E0506"/>
    <w:rsid w:val="39A36026"/>
    <w:rsid w:val="39C97C54"/>
    <w:rsid w:val="39E9692C"/>
    <w:rsid w:val="39F01A3C"/>
    <w:rsid w:val="3A0C146D"/>
    <w:rsid w:val="3A2F2590"/>
    <w:rsid w:val="3A4F3308"/>
    <w:rsid w:val="3A7E3038"/>
    <w:rsid w:val="3AB20CEA"/>
    <w:rsid w:val="3AD64A03"/>
    <w:rsid w:val="3AE102FC"/>
    <w:rsid w:val="3AEF7CBB"/>
    <w:rsid w:val="3B154843"/>
    <w:rsid w:val="3B22445B"/>
    <w:rsid w:val="3B2C1CE2"/>
    <w:rsid w:val="3B317461"/>
    <w:rsid w:val="3B3854C0"/>
    <w:rsid w:val="3B400CD6"/>
    <w:rsid w:val="3B575739"/>
    <w:rsid w:val="3B71490C"/>
    <w:rsid w:val="3B903F4C"/>
    <w:rsid w:val="3B931890"/>
    <w:rsid w:val="3B940DDE"/>
    <w:rsid w:val="3BB92437"/>
    <w:rsid w:val="3BFE2290"/>
    <w:rsid w:val="3C1C5F93"/>
    <w:rsid w:val="3C2679C3"/>
    <w:rsid w:val="3CCC454E"/>
    <w:rsid w:val="3CD70B68"/>
    <w:rsid w:val="3CF0268B"/>
    <w:rsid w:val="3CF60A16"/>
    <w:rsid w:val="3D17409E"/>
    <w:rsid w:val="3D1817F4"/>
    <w:rsid w:val="3D3471A5"/>
    <w:rsid w:val="3D635DE5"/>
    <w:rsid w:val="3D660E5D"/>
    <w:rsid w:val="3D6D3706"/>
    <w:rsid w:val="3D9519A2"/>
    <w:rsid w:val="3DB03FCF"/>
    <w:rsid w:val="3DBC375F"/>
    <w:rsid w:val="3E0126BD"/>
    <w:rsid w:val="3E4A454E"/>
    <w:rsid w:val="3E605366"/>
    <w:rsid w:val="3E9C32EA"/>
    <w:rsid w:val="3EBD0436"/>
    <w:rsid w:val="3ED33B70"/>
    <w:rsid w:val="3EDE153E"/>
    <w:rsid w:val="3F0A7EE2"/>
    <w:rsid w:val="3F1532EF"/>
    <w:rsid w:val="3F1832F3"/>
    <w:rsid w:val="3F4B03B7"/>
    <w:rsid w:val="3F570A48"/>
    <w:rsid w:val="3FA4720E"/>
    <w:rsid w:val="3FAD3863"/>
    <w:rsid w:val="3FB15B1B"/>
    <w:rsid w:val="3FD1488C"/>
    <w:rsid w:val="400D5B34"/>
    <w:rsid w:val="401E3A23"/>
    <w:rsid w:val="40453C6E"/>
    <w:rsid w:val="405A5BDD"/>
    <w:rsid w:val="407F4651"/>
    <w:rsid w:val="40875180"/>
    <w:rsid w:val="40AB7BE6"/>
    <w:rsid w:val="40B02946"/>
    <w:rsid w:val="40CF360A"/>
    <w:rsid w:val="40F00F14"/>
    <w:rsid w:val="40F04A92"/>
    <w:rsid w:val="40F70334"/>
    <w:rsid w:val="41223EE0"/>
    <w:rsid w:val="41323C5D"/>
    <w:rsid w:val="41335680"/>
    <w:rsid w:val="417E135F"/>
    <w:rsid w:val="418D4186"/>
    <w:rsid w:val="41BE3CB2"/>
    <w:rsid w:val="41CC7712"/>
    <w:rsid w:val="421A0F67"/>
    <w:rsid w:val="428B711D"/>
    <w:rsid w:val="428E27FA"/>
    <w:rsid w:val="4298028C"/>
    <w:rsid w:val="42B5512C"/>
    <w:rsid w:val="42B87C9E"/>
    <w:rsid w:val="42C817D4"/>
    <w:rsid w:val="42D33A4C"/>
    <w:rsid w:val="42D9512F"/>
    <w:rsid w:val="42E37354"/>
    <w:rsid w:val="42E6767C"/>
    <w:rsid w:val="4355711E"/>
    <w:rsid w:val="43805C0B"/>
    <w:rsid w:val="43947CBC"/>
    <w:rsid w:val="439E4161"/>
    <w:rsid w:val="43BE1783"/>
    <w:rsid w:val="43D71ECD"/>
    <w:rsid w:val="43E722F8"/>
    <w:rsid w:val="442C4678"/>
    <w:rsid w:val="443B60F1"/>
    <w:rsid w:val="444B5D05"/>
    <w:rsid w:val="447A578E"/>
    <w:rsid w:val="447E6A81"/>
    <w:rsid w:val="448E0BE0"/>
    <w:rsid w:val="44C9532A"/>
    <w:rsid w:val="44D24469"/>
    <w:rsid w:val="44D5321E"/>
    <w:rsid w:val="44D863C9"/>
    <w:rsid w:val="44E67CEF"/>
    <w:rsid w:val="4510582F"/>
    <w:rsid w:val="456F2711"/>
    <w:rsid w:val="458916EB"/>
    <w:rsid w:val="45BA5521"/>
    <w:rsid w:val="45C5414B"/>
    <w:rsid w:val="45DE5AC7"/>
    <w:rsid w:val="45EE06F4"/>
    <w:rsid w:val="46177648"/>
    <w:rsid w:val="461B4842"/>
    <w:rsid w:val="462216D5"/>
    <w:rsid w:val="46255DC7"/>
    <w:rsid w:val="464E2933"/>
    <w:rsid w:val="46623CEE"/>
    <w:rsid w:val="466B4143"/>
    <w:rsid w:val="468E2BB7"/>
    <w:rsid w:val="4697301E"/>
    <w:rsid w:val="46A47222"/>
    <w:rsid w:val="46B13A3A"/>
    <w:rsid w:val="46C4783A"/>
    <w:rsid w:val="46EC1009"/>
    <w:rsid w:val="472C3265"/>
    <w:rsid w:val="478D7CDC"/>
    <w:rsid w:val="47974D85"/>
    <w:rsid w:val="47AD6CFC"/>
    <w:rsid w:val="47C40FAF"/>
    <w:rsid w:val="47D02541"/>
    <w:rsid w:val="47D204E7"/>
    <w:rsid w:val="47DA1B74"/>
    <w:rsid w:val="47FB3CEC"/>
    <w:rsid w:val="48160E25"/>
    <w:rsid w:val="4823721B"/>
    <w:rsid w:val="4828168D"/>
    <w:rsid w:val="483236AA"/>
    <w:rsid w:val="48A530A1"/>
    <w:rsid w:val="48C30B89"/>
    <w:rsid w:val="48E843D5"/>
    <w:rsid w:val="48F860E1"/>
    <w:rsid w:val="490F56B2"/>
    <w:rsid w:val="49137521"/>
    <w:rsid w:val="497C35B4"/>
    <w:rsid w:val="498D67EF"/>
    <w:rsid w:val="49A116A2"/>
    <w:rsid w:val="49A90785"/>
    <w:rsid w:val="49B322A6"/>
    <w:rsid w:val="49D24FD7"/>
    <w:rsid w:val="49DE0120"/>
    <w:rsid w:val="49DE05C3"/>
    <w:rsid w:val="49E5639A"/>
    <w:rsid w:val="4A227F62"/>
    <w:rsid w:val="4A33492A"/>
    <w:rsid w:val="4A370692"/>
    <w:rsid w:val="4A472CA3"/>
    <w:rsid w:val="4A7364C9"/>
    <w:rsid w:val="4A7D280F"/>
    <w:rsid w:val="4A9B4AA6"/>
    <w:rsid w:val="4AA31D6B"/>
    <w:rsid w:val="4AAD7D6A"/>
    <w:rsid w:val="4AAF2B54"/>
    <w:rsid w:val="4AC516DB"/>
    <w:rsid w:val="4AE15E8B"/>
    <w:rsid w:val="4AEB18F1"/>
    <w:rsid w:val="4B17281C"/>
    <w:rsid w:val="4B3C2D5F"/>
    <w:rsid w:val="4B496892"/>
    <w:rsid w:val="4B4E4F79"/>
    <w:rsid w:val="4B517219"/>
    <w:rsid w:val="4B6F0F36"/>
    <w:rsid w:val="4B8C7D22"/>
    <w:rsid w:val="4BA7420B"/>
    <w:rsid w:val="4BB85EAD"/>
    <w:rsid w:val="4BCA36F7"/>
    <w:rsid w:val="4BEC40F0"/>
    <w:rsid w:val="4BFB7D05"/>
    <w:rsid w:val="4C0F5496"/>
    <w:rsid w:val="4C104E92"/>
    <w:rsid w:val="4C193557"/>
    <w:rsid w:val="4C1E11BA"/>
    <w:rsid w:val="4C3D24F1"/>
    <w:rsid w:val="4C6A6E4F"/>
    <w:rsid w:val="4C8A477F"/>
    <w:rsid w:val="4CAA24AF"/>
    <w:rsid w:val="4CB02D99"/>
    <w:rsid w:val="4CEB1394"/>
    <w:rsid w:val="4D0A3F1B"/>
    <w:rsid w:val="4D16544D"/>
    <w:rsid w:val="4D177E8F"/>
    <w:rsid w:val="4D1C43DA"/>
    <w:rsid w:val="4D3C3282"/>
    <w:rsid w:val="4D4A6CF5"/>
    <w:rsid w:val="4D5D6D6E"/>
    <w:rsid w:val="4D9C6C6F"/>
    <w:rsid w:val="4DA22CF1"/>
    <w:rsid w:val="4DC43DFB"/>
    <w:rsid w:val="4DC92B2A"/>
    <w:rsid w:val="4DDC7F58"/>
    <w:rsid w:val="4DF038C2"/>
    <w:rsid w:val="4E1F5A2D"/>
    <w:rsid w:val="4E21448E"/>
    <w:rsid w:val="4E331D54"/>
    <w:rsid w:val="4E5911D5"/>
    <w:rsid w:val="4E6B0B24"/>
    <w:rsid w:val="4E85346C"/>
    <w:rsid w:val="4EB53A6C"/>
    <w:rsid w:val="4EC12CAF"/>
    <w:rsid w:val="4ED02ABC"/>
    <w:rsid w:val="4ED35518"/>
    <w:rsid w:val="4EE24ED6"/>
    <w:rsid w:val="4F0F3842"/>
    <w:rsid w:val="4F154060"/>
    <w:rsid w:val="4F18531C"/>
    <w:rsid w:val="4F21288C"/>
    <w:rsid w:val="4F246522"/>
    <w:rsid w:val="4F5E6E00"/>
    <w:rsid w:val="4F786330"/>
    <w:rsid w:val="4F800399"/>
    <w:rsid w:val="4F913FAA"/>
    <w:rsid w:val="4F952A3E"/>
    <w:rsid w:val="4FDF3623"/>
    <w:rsid w:val="5004130D"/>
    <w:rsid w:val="50095A4D"/>
    <w:rsid w:val="500D00BD"/>
    <w:rsid w:val="50106461"/>
    <w:rsid w:val="50354783"/>
    <w:rsid w:val="503B4473"/>
    <w:rsid w:val="50910A06"/>
    <w:rsid w:val="50932E2E"/>
    <w:rsid w:val="509F35B3"/>
    <w:rsid w:val="50BA689F"/>
    <w:rsid w:val="50C546A0"/>
    <w:rsid w:val="50F70359"/>
    <w:rsid w:val="50FC0AD6"/>
    <w:rsid w:val="51126AD0"/>
    <w:rsid w:val="511E16CE"/>
    <w:rsid w:val="51207D93"/>
    <w:rsid w:val="512F1C4B"/>
    <w:rsid w:val="513C4DC2"/>
    <w:rsid w:val="513D459E"/>
    <w:rsid w:val="515064CA"/>
    <w:rsid w:val="515B7CB7"/>
    <w:rsid w:val="517834DD"/>
    <w:rsid w:val="518A6447"/>
    <w:rsid w:val="519759F5"/>
    <w:rsid w:val="51B32990"/>
    <w:rsid w:val="51C3233A"/>
    <w:rsid w:val="51C94BBB"/>
    <w:rsid w:val="520F1A9C"/>
    <w:rsid w:val="522F29A0"/>
    <w:rsid w:val="526F63FE"/>
    <w:rsid w:val="527F3B86"/>
    <w:rsid w:val="52865400"/>
    <w:rsid w:val="528A3A1A"/>
    <w:rsid w:val="52B862CD"/>
    <w:rsid w:val="52C7794E"/>
    <w:rsid w:val="52D54BBD"/>
    <w:rsid w:val="52F43836"/>
    <w:rsid w:val="52FB4980"/>
    <w:rsid w:val="530D569A"/>
    <w:rsid w:val="531B092C"/>
    <w:rsid w:val="531F437D"/>
    <w:rsid w:val="536C497D"/>
    <w:rsid w:val="53B316E5"/>
    <w:rsid w:val="53FD2109"/>
    <w:rsid w:val="543C4AC2"/>
    <w:rsid w:val="545E1EFD"/>
    <w:rsid w:val="546073AC"/>
    <w:rsid w:val="5479705D"/>
    <w:rsid w:val="547F0EF2"/>
    <w:rsid w:val="549F3C14"/>
    <w:rsid w:val="54CA0B83"/>
    <w:rsid w:val="54F21525"/>
    <w:rsid w:val="54FA1B08"/>
    <w:rsid w:val="54FB1267"/>
    <w:rsid w:val="55120D38"/>
    <w:rsid w:val="554D3E65"/>
    <w:rsid w:val="55907382"/>
    <w:rsid w:val="55933CFD"/>
    <w:rsid w:val="55EC1D93"/>
    <w:rsid w:val="55EE0C02"/>
    <w:rsid w:val="562152C9"/>
    <w:rsid w:val="563D3CB6"/>
    <w:rsid w:val="565B0AC2"/>
    <w:rsid w:val="56B04404"/>
    <w:rsid w:val="56D44418"/>
    <w:rsid w:val="57050D31"/>
    <w:rsid w:val="570A6BBA"/>
    <w:rsid w:val="571921A6"/>
    <w:rsid w:val="574F59AF"/>
    <w:rsid w:val="57556B56"/>
    <w:rsid w:val="57557F5B"/>
    <w:rsid w:val="575676A7"/>
    <w:rsid w:val="575C5819"/>
    <w:rsid w:val="57875C70"/>
    <w:rsid w:val="579455E7"/>
    <w:rsid w:val="57AA3931"/>
    <w:rsid w:val="580D7B19"/>
    <w:rsid w:val="582A4591"/>
    <w:rsid w:val="582F56B2"/>
    <w:rsid w:val="5831519C"/>
    <w:rsid w:val="583B6311"/>
    <w:rsid w:val="58514A41"/>
    <w:rsid w:val="585711D8"/>
    <w:rsid w:val="58D869B0"/>
    <w:rsid w:val="58F4089C"/>
    <w:rsid w:val="591851A2"/>
    <w:rsid w:val="591E3345"/>
    <w:rsid w:val="595663BB"/>
    <w:rsid w:val="597D3884"/>
    <w:rsid w:val="598664AB"/>
    <w:rsid w:val="59AD73FB"/>
    <w:rsid w:val="59C9627A"/>
    <w:rsid w:val="59FA4B5F"/>
    <w:rsid w:val="59FF4310"/>
    <w:rsid w:val="5A1E4181"/>
    <w:rsid w:val="5A3C6233"/>
    <w:rsid w:val="5A450464"/>
    <w:rsid w:val="5A4E03B9"/>
    <w:rsid w:val="5A6B7B1F"/>
    <w:rsid w:val="5A9443C7"/>
    <w:rsid w:val="5AC33CB8"/>
    <w:rsid w:val="5AD26679"/>
    <w:rsid w:val="5AD53565"/>
    <w:rsid w:val="5B5857C3"/>
    <w:rsid w:val="5B9A423C"/>
    <w:rsid w:val="5BBF7B36"/>
    <w:rsid w:val="5BCB1007"/>
    <w:rsid w:val="5BE825DE"/>
    <w:rsid w:val="5BEA5E37"/>
    <w:rsid w:val="5C5B34F6"/>
    <w:rsid w:val="5D0B3D52"/>
    <w:rsid w:val="5D2D189E"/>
    <w:rsid w:val="5D315F3D"/>
    <w:rsid w:val="5D694BAD"/>
    <w:rsid w:val="5D876310"/>
    <w:rsid w:val="5D880E39"/>
    <w:rsid w:val="5DC5180A"/>
    <w:rsid w:val="5DC63A9C"/>
    <w:rsid w:val="5DCB319E"/>
    <w:rsid w:val="5DCF474F"/>
    <w:rsid w:val="5E1A3DA1"/>
    <w:rsid w:val="5E4C49F3"/>
    <w:rsid w:val="5E542DA0"/>
    <w:rsid w:val="5E574F5A"/>
    <w:rsid w:val="5E8C4250"/>
    <w:rsid w:val="5E9110B3"/>
    <w:rsid w:val="5EA166A3"/>
    <w:rsid w:val="5EBF2FF6"/>
    <w:rsid w:val="5ED110E5"/>
    <w:rsid w:val="5ED209B4"/>
    <w:rsid w:val="5ED573D2"/>
    <w:rsid w:val="5EF6609D"/>
    <w:rsid w:val="5F3B43F0"/>
    <w:rsid w:val="5F440008"/>
    <w:rsid w:val="5F470A2D"/>
    <w:rsid w:val="5F49114F"/>
    <w:rsid w:val="5F703CD5"/>
    <w:rsid w:val="5FC06D73"/>
    <w:rsid w:val="5FC375A6"/>
    <w:rsid w:val="600548D6"/>
    <w:rsid w:val="600B509E"/>
    <w:rsid w:val="60146179"/>
    <w:rsid w:val="60607F8B"/>
    <w:rsid w:val="606D112F"/>
    <w:rsid w:val="606E1DBB"/>
    <w:rsid w:val="60813F97"/>
    <w:rsid w:val="609614E6"/>
    <w:rsid w:val="6096213B"/>
    <w:rsid w:val="609B711F"/>
    <w:rsid w:val="60AD68C3"/>
    <w:rsid w:val="60B10800"/>
    <w:rsid w:val="60B217B1"/>
    <w:rsid w:val="60B57A84"/>
    <w:rsid w:val="60BD055D"/>
    <w:rsid w:val="60C21840"/>
    <w:rsid w:val="60DE6080"/>
    <w:rsid w:val="60DF01DF"/>
    <w:rsid w:val="61193C1D"/>
    <w:rsid w:val="61230150"/>
    <w:rsid w:val="61285F53"/>
    <w:rsid w:val="612D00B6"/>
    <w:rsid w:val="616A2DDC"/>
    <w:rsid w:val="618848C4"/>
    <w:rsid w:val="61A66D2D"/>
    <w:rsid w:val="61BE3EF9"/>
    <w:rsid w:val="61C15320"/>
    <w:rsid w:val="61C16AB6"/>
    <w:rsid w:val="61C2720E"/>
    <w:rsid w:val="621B4377"/>
    <w:rsid w:val="6235591B"/>
    <w:rsid w:val="62532AF1"/>
    <w:rsid w:val="628D126C"/>
    <w:rsid w:val="62C16AEF"/>
    <w:rsid w:val="62F40491"/>
    <w:rsid w:val="631A5ED3"/>
    <w:rsid w:val="631B2E02"/>
    <w:rsid w:val="636F3F1F"/>
    <w:rsid w:val="63936702"/>
    <w:rsid w:val="64101130"/>
    <w:rsid w:val="644B7357"/>
    <w:rsid w:val="646031C3"/>
    <w:rsid w:val="646A5EC3"/>
    <w:rsid w:val="646E355A"/>
    <w:rsid w:val="647352A3"/>
    <w:rsid w:val="647958CE"/>
    <w:rsid w:val="65122549"/>
    <w:rsid w:val="653B62C3"/>
    <w:rsid w:val="65536D01"/>
    <w:rsid w:val="6562503C"/>
    <w:rsid w:val="65640EF2"/>
    <w:rsid w:val="659D0B7C"/>
    <w:rsid w:val="65DE3EC0"/>
    <w:rsid w:val="65F01D8C"/>
    <w:rsid w:val="66212913"/>
    <w:rsid w:val="662D0A6B"/>
    <w:rsid w:val="662D12E9"/>
    <w:rsid w:val="663226A4"/>
    <w:rsid w:val="665C0F7C"/>
    <w:rsid w:val="668E30EE"/>
    <w:rsid w:val="66DE323E"/>
    <w:rsid w:val="66F7033D"/>
    <w:rsid w:val="670A28B4"/>
    <w:rsid w:val="672206E8"/>
    <w:rsid w:val="67221E0C"/>
    <w:rsid w:val="672D585A"/>
    <w:rsid w:val="672F1572"/>
    <w:rsid w:val="6739419F"/>
    <w:rsid w:val="675B0334"/>
    <w:rsid w:val="679C7458"/>
    <w:rsid w:val="67CA033E"/>
    <w:rsid w:val="67E54135"/>
    <w:rsid w:val="680C1784"/>
    <w:rsid w:val="68115C6C"/>
    <w:rsid w:val="68717EDE"/>
    <w:rsid w:val="687716F6"/>
    <w:rsid w:val="69092BB2"/>
    <w:rsid w:val="693F5066"/>
    <w:rsid w:val="694F083B"/>
    <w:rsid w:val="695608AB"/>
    <w:rsid w:val="695D7FB9"/>
    <w:rsid w:val="69885B9A"/>
    <w:rsid w:val="699B713E"/>
    <w:rsid w:val="69B24DB1"/>
    <w:rsid w:val="69C3494E"/>
    <w:rsid w:val="69D27726"/>
    <w:rsid w:val="6A025DC8"/>
    <w:rsid w:val="6A36008C"/>
    <w:rsid w:val="6A6A253C"/>
    <w:rsid w:val="6A6C5FDB"/>
    <w:rsid w:val="6A8E4A95"/>
    <w:rsid w:val="6AC975E8"/>
    <w:rsid w:val="6ACE4893"/>
    <w:rsid w:val="6AD12F48"/>
    <w:rsid w:val="6ADD6A83"/>
    <w:rsid w:val="6AED48CD"/>
    <w:rsid w:val="6B23471E"/>
    <w:rsid w:val="6B4A74FE"/>
    <w:rsid w:val="6B6B3630"/>
    <w:rsid w:val="6B7768F3"/>
    <w:rsid w:val="6B967B96"/>
    <w:rsid w:val="6BA62438"/>
    <w:rsid w:val="6BD640AE"/>
    <w:rsid w:val="6BD83E8C"/>
    <w:rsid w:val="6C040369"/>
    <w:rsid w:val="6C10642E"/>
    <w:rsid w:val="6C1E4749"/>
    <w:rsid w:val="6C253443"/>
    <w:rsid w:val="6C280837"/>
    <w:rsid w:val="6C4E4D95"/>
    <w:rsid w:val="6C5A3FBE"/>
    <w:rsid w:val="6C676C55"/>
    <w:rsid w:val="6C7E5E19"/>
    <w:rsid w:val="6CAA25AE"/>
    <w:rsid w:val="6CBE2159"/>
    <w:rsid w:val="6CBF7CC2"/>
    <w:rsid w:val="6CC47F9A"/>
    <w:rsid w:val="6D346FC3"/>
    <w:rsid w:val="6D4625A8"/>
    <w:rsid w:val="6D4F2C25"/>
    <w:rsid w:val="6D8D4317"/>
    <w:rsid w:val="6DA0146F"/>
    <w:rsid w:val="6E146BD3"/>
    <w:rsid w:val="6E561ED9"/>
    <w:rsid w:val="6E76357A"/>
    <w:rsid w:val="6E9323E7"/>
    <w:rsid w:val="6E9A5C3C"/>
    <w:rsid w:val="6EA57BB4"/>
    <w:rsid w:val="6ECE4DA8"/>
    <w:rsid w:val="6EEB36A8"/>
    <w:rsid w:val="6EFC64B6"/>
    <w:rsid w:val="6F1D19D6"/>
    <w:rsid w:val="6F2E4436"/>
    <w:rsid w:val="6F3B2CE7"/>
    <w:rsid w:val="6F3E20C5"/>
    <w:rsid w:val="6F7D7EF8"/>
    <w:rsid w:val="6F811678"/>
    <w:rsid w:val="6F843001"/>
    <w:rsid w:val="6F881420"/>
    <w:rsid w:val="6F894094"/>
    <w:rsid w:val="6FE928D0"/>
    <w:rsid w:val="704D1BCB"/>
    <w:rsid w:val="704F751D"/>
    <w:rsid w:val="70570C27"/>
    <w:rsid w:val="706127A5"/>
    <w:rsid w:val="70631AB7"/>
    <w:rsid w:val="706933FF"/>
    <w:rsid w:val="7086591C"/>
    <w:rsid w:val="70B14235"/>
    <w:rsid w:val="70FF1F77"/>
    <w:rsid w:val="710356EB"/>
    <w:rsid w:val="71360080"/>
    <w:rsid w:val="71431EA2"/>
    <w:rsid w:val="715B5589"/>
    <w:rsid w:val="7175056B"/>
    <w:rsid w:val="71912B78"/>
    <w:rsid w:val="71B94C9C"/>
    <w:rsid w:val="71DB5BB0"/>
    <w:rsid w:val="71F9675B"/>
    <w:rsid w:val="7222795B"/>
    <w:rsid w:val="7285084C"/>
    <w:rsid w:val="728C0FDD"/>
    <w:rsid w:val="72EC13C0"/>
    <w:rsid w:val="72F70ABA"/>
    <w:rsid w:val="730218E9"/>
    <w:rsid w:val="73072696"/>
    <w:rsid w:val="731240F4"/>
    <w:rsid w:val="738F2E29"/>
    <w:rsid w:val="73AE3875"/>
    <w:rsid w:val="73B17A76"/>
    <w:rsid w:val="73BC0AEF"/>
    <w:rsid w:val="73C91B1B"/>
    <w:rsid w:val="73D46219"/>
    <w:rsid w:val="73ED3D6A"/>
    <w:rsid w:val="7407716B"/>
    <w:rsid w:val="741F2DDD"/>
    <w:rsid w:val="74286B44"/>
    <w:rsid w:val="7429219D"/>
    <w:rsid w:val="74343135"/>
    <w:rsid w:val="745009FC"/>
    <w:rsid w:val="74950E57"/>
    <w:rsid w:val="74A07792"/>
    <w:rsid w:val="74D07012"/>
    <w:rsid w:val="74D66336"/>
    <w:rsid w:val="74DB19CA"/>
    <w:rsid w:val="74DB6895"/>
    <w:rsid w:val="74F92506"/>
    <w:rsid w:val="75176565"/>
    <w:rsid w:val="752838E0"/>
    <w:rsid w:val="758F3DCE"/>
    <w:rsid w:val="75E143A5"/>
    <w:rsid w:val="75EF5B29"/>
    <w:rsid w:val="76083005"/>
    <w:rsid w:val="76120EFA"/>
    <w:rsid w:val="761575A0"/>
    <w:rsid w:val="766C35E5"/>
    <w:rsid w:val="76742AFE"/>
    <w:rsid w:val="768F20BE"/>
    <w:rsid w:val="769D0DAA"/>
    <w:rsid w:val="76CB5893"/>
    <w:rsid w:val="76FA73F7"/>
    <w:rsid w:val="774F7E68"/>
    <w:rsid w:val="775C5958"/>
    <w:rsid w:val="78034139"/>
    <w:rsid w:val="78357944"/>
    <w:rsid w:val="78424B77"/>
    <w:rsid w:val="784D5514"/>
    <w:rsid w:val="7863767D"/>
    <w:rsid w:val="78B31A48"/>
    <w:rsid w:val="78C642A1"/>
    <w:rsid w:val="78C868C6"/>
    <w:rsid w:val="79172916"/>
    <w:rsid w:val="791B77AB"/>
    <w:rsid w:val="79482FAB"/>
    <w:rsid w:val="79560EF5"/>
    <w:rsid w:val="79563B78"/>
    <w:rsid w:val="795A299B"/>
    <w:rsid w:val="79696C7D"/>
    <w:rsid w:val="796B065B"/>
    <w:rsid w:val="798B4490"/>
    <w:rsid w:val="79A26910"/>
    <w:rsid w:val="79B64DD0"/>
    <w:rsid w:val="79BB18EC"/>
    <w:rsid w:val="79D9196C"/>
    <w:rsid w:val="79EB6A00"/>
    <w:rsid w:val="7A332196"/>
    <w:rsid w:val="7A386A9A"/>
    <w:rsid w:val="7A63452D"/>
    <w:rsid w:val="7A6C4DD0"/>
    <w:rsid w:val="7A6F23A0"/>
    <w:rsid w:val="7A8C5157"/>
    <w:rsid w:val="7AC8384D"/>
    <w:rsid w:val="7AE74A10"/>
    <w:rsid w:val="7AED2060"/>
    <w:rsid w:val="7AF12D41"/>
    <w:rsid w:val="7AFA1249"/>
    <w:rsid w:val="7AFE7CDC"/>
    <w:rsid w:val="7B14239A"/>
    <w:rsid w:val="7B201656"/>
    <w:rsid w:val="7B277161"/>
    <w:rsid w:val="7B356125"/>
    <w:rsid w:val="7B41102F"/>
    <w:rsid w:val="7B4605B0"/>
    <w:rsid w:val="7B491216"/>
    <w:rsid w:val="7B667D9F"/>
    <w:rsid w:val="7B995A14"/>
    <w:rsid w:val="7BAD2A78"/>
    <w:rsid w:val="7BC22C76"/>
    <w:rsid w:val="7BC77E6C"/>
    <w:rsid w:val="7BCA1ACC"/>
    <w:rsid w:val="7BDB2329"/>
    <w:rsid w:val="7BEF3783"/>
    <w:rsid w:val="7BEF74D5"/>
    <w:rsid w:val="7BF70F56"/>
    <w:rsid w:val="7C005BFC"/>
    <w:rsid w:val="7C1530AD"/>
    <w:rsid w:val="7C1903CF"/>
    <w:rsid w:val="7C3C0222"/>
    <w:rsid w:val="7C4C6FC1"/>
    <w:rsid w:val="7C501A17"/>
    <w:rsid w:val="7C5424EB"/>
    <w:rsid w:val="7C5A693E"/>
    <w:rsid w:val="7C797641"/>
    <w:rsid w:val="7C7A7E74"/>
    <w:rsid w:val="7CFA4BCB"/>
    <w:rsid w:val="7D3828E0"/>
    <w:rsid w:val="7D557F74"/>
    <w:rsid w:val="7D625E7D"/>
    <w:rsid w:val="7D8621AC"/>
    <w:rsid w:val="7D9825EE"/>
    <w:rsid w:val="7DB906E0"/>
    <w:rsid w:val="7DD81180"/>
    <w:rsid w:val="7DFA0245"/>
    <w:rsid w:val="7E215DD9"/>
    <w:rsid w:val="7E247F80"/>
    <w:rsid w:val="7E577124"/>
    <w:rsid w:val="7E5F01BA"/>
    <w:rsid w:val="7E7B039A"/>
    <w:rsid w:val="7E98302E"/>
    <w:rsid w:val="7EAB4063"/>
    <w:rsid w:val="7EAC2E82"/>
    <w:rsid w:val="7EBE7DF4"/>
    <w:rsid w:val="7EC0511F"/>
    <w:rsid w:val="7EC509C5"/>
    <w:rsid w:val="7EC72D56"/>
    <w:rsid w:val="7ED36B9D"/>
    <w:rsid w:val="7F0317FE"/>
    <w:rsid w:val="7F0A40C0"/>
    <w:rsid w:val="7F0E334B"/>
    <w:rsid w:val="7F4F515A"/>
    <w:rsid w:val="7F6F63AE"/>
    <w:rsid w:val="7F9E0DE6"/>
    <w:rsid w:val="7F9F46B7"/>
    <w:rsid w:val="7FA33D0D"/>
    <w:rsid w:val="7FAC2159"/>
    <w:rsid w:val="7FB53F84"/>
    <w:rsid w:val="7FBE1E21"/>
    <w:rsid w:val="7FDE6238"/>
    <w:rsid w:val="7FEC6E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bCs/>
      <w:kern w:val="2"/>
      <w:sz w:val="44"/>
    </w:rPr>
  </w:style>
  <w:style w:type="character" w:customStyle="1" w:styleId="51">
    <w:name w:val="标题 2 Char"/>
    <w:basedOn w:val="44"/>
    <w:link w:val="4"/>
    <w:qFormat/>
    <w:uiPriority w:val="0"/>
    <w:rPr>
      <w:rFonts w:ascii="Arial" w:hAnsi="Arial" w:eastAsia="方正小标宋简体"/>
      <w:b/>
      <w:bCs/>
      <w:kern w:val="2"/>
      <w:sz w:val="44"/>
      <w:szCs w:val="32"/>
    </w:rPr>
  </w:style>
  <w:style w:type="character" w:customStyle="1" w:styleId="52">
    <w:name w:val="标题 3 Char"/>
    <w:basedOn w:val="44"/>
    <w:link w:val="5"/>
    <w:qFormat/>
    <w:uiPriority w:val="0"/>
    <w:rPr>
      <w:rFonts w:eastAsia="黑体"/>
      <w:b/>
      <w:bCs/>
      <w:kern w:val="2"/>
      <w:sz w:val="32"/>
      <w:szCs w:val="32"/>
    </w:rPr>
  </w:style>
  <w:style w:type="character" w:customStyle="1" w:styleId="53">
    <w:name w:val="标题 4 Char"/>
    <w:basedOn w:val="44"/>
    <w:link w:val="6"/>
    <w:qFormat/>
    <w:uiPriority w:val="0"/>
    <w:rPr>
      <w:rFonts w:ascii="Arial" w:hAnsi="Arial" w:eastAsia="黑体"/>
      <w:b/>
      <w:bCs/>
      <w:kern w:val="2"/>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semiHidden/>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semiHidden/>
    <w:unhideWhenUsed/>
    <w:qFormat/>
    <w:uiPriority w:val="99"/>
    <w:rPr>
      <w:color w:val="605E5C"/>
      <w:shd w:val="clear" w:color="auto" w:fill="E1DFDD"/>
    </w:rPr>
  </w:style>
  <w:style w:type="character" w:customStyle="1" w:styleId="154">
    <w:name w:val="Unresolved Mention"/>
    <w:basedOn w:val="44"/>
    <w:semiHidden/>
    <w:unhideWhenUsed/>
    <w:qFormat/>
    <w:uiPriority w:val="99"/>
    <w:rPr>
      <w:color w:val="605E5C"/>
      <w:shd w:val="clear" w:color="auto" w:fill="E1DFDD"/>
    </w:rPr>
  </w:style>
  <w:style w:type="character" w:customStyle="1" w:styleId="155">
    <w:name w:val="font61"/>
    <w:basedOn w:val="44"/>
    <w:qFormat/>
    <w:uiPriority w:val="0"/>
    <w:rPr>
      <w:rFonts w:ascii="Arial" w:hAnsi="Arial" w:cs="Arial"/>
      <w:color w:val="000000"/>
      <w:sz w:val="22"/>
      <w:szCs w:val="22"/>
      <w:u w:val="none"/>
    </w:rPr>
  </w:style>
  <w:style w:type="character" w:customStyle="1" w:styleId="156">
    <w:name w:val="font151"/>
    <w:basedOn w:val="44"/>
    <w:qFormat/>
    <w:uiPriority w:val="0"/>
    <w:rPr>
      <w:rFonts w:hint="eastAsia" w:ascii="宋体" w:hAnsi="宋体" w:eastAsia="宋体" w:cs="宋体"/>
      <w:color w:val="000000"/>
      <w:sz w:val="22"/>
      <w:szCs w:val="22"/>
      <w:u w:val="none"/>
      <w:vertAlign w:val="superscript"/>
    </w:rPr>
  </w:style>
  <w:style w:type="character" w:customStyle="1" w:styleId="157">
    <w:name w:val="font112"/>
    <w:basedOn w:val="44"/>
    <w:qFormat/>
    <w:uiPriority w:val="0"/>
    <w:rPr>
      <w:rFonts w:hint="eastAsia" w:ascii="宋体" w:hAnsi="宋体" w:eastAsia="宋体" w:cs="宋体"/>
      <w:color w:val="000000"/>
      <w:sz w:val="22"/>
      <w:szCs w:val="22"/>
      <w:u w:val="none"/>
    </w:rPr>
  </w:style>
  <w:style w:type="character" w:customStyle="1" w:styleId="158">
    <w:name w:val="font01"/>
    <w:basedOn w:val="44"/>
    <w:qFormat/>
    <w:uiPriority w:val="0"/>
    <w:rPr>
      <w:rFonts w:hint="default" w:ascii="Times New Roman" w:hAnsi="Times New Roman" w:cs="Times New Roman"/>
      <w:color w:val="000000"/>
      <w:sz w:val="24"/>
      <w:szCs w:val="24"/>
      <w:u w:val="none"/>
    </w:rPr>
  </w:style>
  <w:style w:type="character" w:customStyle="1" w:styleId="159">
    <w:name w:val="font131"/>
    <w:basedOn w:val="44"/>
    <w:qFormat/>
    <w:uiPriority w:val="0"/>
    <w:rPr>
      <w:rFonts w:hint="eastAsia" w:ascii="宋体" w:hAnsi="宋体" w:eastAsia="宋体" w:cs="宋体"/>
      <w:color w:val="000000"/>
      <w:sz w:val="24"/>
      <w:szCs w:val="24"/>
      <w:u w:val="none"/>
    </w:rPr>
  </w:style>
  <w:style w:type="character" w:customStyle="1" w:styleId="160">
    <w:name w:val="font81"/>
    <w:basedOn w:val="44"/>
    <w:qFormat/>
    <w:uiPriority w:val="0"/>
    <w:rPr>
      <w:rFonts w:hint="eastAsia" w:ascii="宋体" w:hAnsi="宋体" w:eastAsia="宋体" w:cs="宋体"/>
      <w:color w:val="000000"/>
      <w:sz w:val="24"/>
      <w:szCs w:val="24"/>
      <w:u w:val="none"/>
    </w:rPr>
  </w:style>
  <w:style w:type="character" w:customStyle="1" w:styleId="161">
    <w:name w:val="font161"/>
    <w:basedOn w:val="44"/>
    <w:qFormat/>
    <w:uiPriority w:val="0"/>
    <w:rPr>
      <w:rFonts w:hint="eastAsia" w:ascii="宋体" w:hAnsi="宋体" w:eastAsia="宋体" w:cs="宋体"/>
      <w:color w:val="000000"/>
      <w:sz w:val="40"/>
      <w:szCs w:val="40"/>
      <w:u w:val="none"/>
    </w:rPr>
  </w:style>
  <w:style w:type="character" w:customStyle="1" w:styleId="162">
    <w:name w:val="font91"/>
    <w:basedOn w:val="44"/>
    <w:qFormat/>
    <w:uiPriority w:val="0"/>
    <w:rPr>
      <w:rFonts w:hint="eastAsia" w:ascii="宋体" w:hAnsi="宋体" w:eastAsia="宋体" w:cs="宋体"/>
      <w:color w:val="000000"/>
      <w:sz w:val="22"/>
      <w:szCs w:val="22"/>
      <w:u w:val="none"/>
    </w:rPr>
  </w:style>
  <w:style w:type="character" w:customStyle="1" w:styleId="163">
    <w:name w:val="font141"/>
    <w:basedOn w:val="44"/>
    <w:qFormat/>
    <w:uiPriority w:val="0"/>
    <w:rPr>
      <w:rFonts w:hint="default" w:ascii="Times New Roman" w:hAnsi="Times New Roman" w:cs="Times New Roman"/>
      <w:color w:val="000000"/>
      <w:sz w:val="24"/>
      <w:szCs w:val="24"/>
      <w:u w:val="none"/>
    </w:rPr>
  </w:style>
  <w:style w:type="character" w:customStyle="1" w:styleId="164">
    <w:name w:val="font11"/>
    <w:basedOn w:val="44"/>
    <w:qFormat/>
    <w:uiPriority w:val="0"/>
    <w:rPr>
      <w:rFonts w:hint="eastAsia" w:ascii="宋体" w:hAnsi="宋体" w:eastAsia="宋体" w:cs="宋体"/>
      <w:color w:val="000000"/>
      <w:sz w:val="24"/>
      <w:szCs w:val="24"/>
      <w:u w:val="none"/>
    </w:rPr>
  </w:style>
  <w:style w:type="character" w:customStyle="1" w:styleId="165">
    <w:name w:val="font21"/>
    <w:basedOn w:val="44"/>
    <w:qFormat/>
    <w:uiPriority w:val="0"/>
    <w:rPr>
      <w:rFonts w:hint="eastAsia" w:ascii="宋体" w:hAnsi="宋体" w:eastAsia="宋体" w:cs="宋体"/>
      <w:color w:val="000000"/>
      <w:sz w:val="24"/>
      <w:szCs w:val="24"/>
      <w:u w:val="none"/>
    </w:rPr>
  </w:style>
  <w:style w:type="character" w:customStyle="1" w:styleId="166">
    <w:name w:val="font121"/>
    <w:basedOn w:val="44"/>
    <w:qFormat/>
    <w:uiPriority w:val="0"/>
    <w:rPr>
      <w:rFonts w:hint="eastAsia" w:ascii="宋体" w:hAnsi="宋体" w:eastAsia="宋体" w:cs="宋体"/>
      <w:color w:val="000000"/>
      <w:sz w:val="40"/>
      <w:szCs w:val="40"/>
      <w:u w:val="none"/>
    </w:rPr>
  </w:style>
  <w:style w:type="character" w:customStyle="1" w:styleId="167">
    <w:name w:val="font51"/>
    <w:basedOn w:val="44"/>
    <w:qFormat/>
    <w:uiPriority w:val="0"/>
    <w:rPr>
      <w:rFonts w:hint="eastAsia" w:ascii="宋体" w:hAnsi="宋体" w:eastAsia="宋体" w:cs="宋体"/>
      <w:color w:val="000000"/>
      <w:sz w:val="24"/>
      <w:szCs w:val="24"/>
      <w:u w:val="none"/>
    </w:rPr>
  </w:style>
  <w:style w:type="character" w:customStyle="1" w:styleId="168">
    <w:name w:val="font12"/>
    <w:basedOn w:val="44"/>
    <w:qFormat/>
    <w:uiPriority w:val="0"/>
    <w:rPr>
      <w:rFonts w:hint="default" w:ascii="Times New Roman" w:hAnsi="Times New Roman" w:cs="Times New Roman"/>
      <w:color w:val="000000"/>
      <w:sz w:val="24"/>
      <w:szCs w:val="24"/>
      <w:u w:val="none"/>
    </w:rPr>
  </w:style>
  <w:style w:type="character" w:customStyle="1" w:styleId="169">
    <w:name w:val="font41"/>
    <w:basedOn w:val="44"/>
    <w:qFormat/>
    <w:uiPriority w:val="0"/>
    <w:rPr>
      <w:rFonts w:hint="eastAsia" w:ascii="宋体" w:hAnsi="宋体" w:eastAsia="宋体" w:cs="宋体"/>
      <w:color w:val="000000"/>
      <w:sz w:val="40"/>
      <w:szCs w:val="40"/>
      <w:u w:val="none"/>
    </w:rPr>
  </w:style>
  <w:style w:type="character" w:customStyle="1" w:styleId="170">
    <w:name w:val="font71"/>
    <w:basedOn w:val="44"/>
    <w:qFormat/>
    <w:uiPriority w:val="0"/>
    <w:rPr>
      <w:rFonts w:ascii="Arial" w:hAnsi="Arial" w:cs="Arial"/>
      <w:color w:val="000000"/>
      <w:sz w:val="24"/>
      <w:szCs w:val="24"/>
      <w:u w:val="none"/>
    </w:rPr>
  </w:style>
  <w:style w:type="character" w:customStyle="1" w:styleId="171">
    <w:name w:val="font31"/>
    <w:basedOn w:val="44"/>
    <w:qFormat/>
    <w:uiPriority w:val="0"/>
    <w:rPr>
      <w:rFonts w:ascii="微软雅黑" w:hAnsi="微软雅黑" w:eastAsia="微软雅黑" w:cs="微软雅黑"/>
      <w:color w:val="000000"/>
      <w:sz w:val="20"/>
      <w:szCs w:val="20"/>
      <w:u w:val="none"/>
    </w:rPr>
  </w:style>
  <w:style w:type="character" w:customStyle="1" w:styleId="172">
    <w:name w:val="font101"/>
    <w:basedOn w:val="44"/>
    <w:qFormat/>
    <w:uiPriority w:val="0"/>
    <w:rPr>
      <w:rFonts w:hint="eastAsia" w:ascii="宋体" w:hAnsi="宋体" w:eastAsia="宋体" w:cs="宋体"/>
      <w:color w:val="000000"/>
      <w:sz w:val="22"/>
      <w:szCs w:val="22"/>
      <w:u w:val="none"/>
    </w:rPr>
  </w:style>
  <w:style w:type="character" w:customStyle="1" w:styleId="173">
    <w:name w:val="font181"/>
    <w:basedOn w:val="44"/>
    <w:qFormat/>
    <w:uiPriority w:val="0"/>
    <w:rPr>
      <w:rFonts w:ascii="方正兰亭黑简体" w:hAnsi="方正兰亭黑简体" w:eastAsia="方正兰亭黑简体" w:cs="方正兰亭黑简体"/>
      <w:color w:val="000000"/>
      <w:sz w:val="24"/>
      <w:szCs w:val="24"/>
      <w:u w:val="none"/>
    </w:rPr>
  </w:style>
  <w:style w:type="character" w:customStyle="1" w:styleId="174">
    <w:name w:val="font171"/>
    <w:basedOn w:val="44"/>
    <w:qFormat/>
    <w:uiPriority w:val="0"/>
    <w:rPr>
      <w:rFonts w:ascii="TimesNewRoman" w:hAnsi="TimesNewRoman" w:eastAsia="TimesNewRoman" w:cs="TimesNew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header" Target="header1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65</Pages>
  <Words>21982</Words>
  <Characters>23291</Characters>
  <Lines>120</Lines>
  <Paragraphs>34</Paragraphs>
  <TotalTime>0</TotalTime>
  <ScaleCrop>false</ScaleCrop>
  <LinksUpToDate>false</LinksUpToDate>
  <CharactersWithSpaces>25143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2025-03-20T07:54:00Z</cp:lastPrinted>
  <dcterms:modified xsi:type="dcterms:W3CDTF">2025-03-25T02:47:44Z</dcterms:modified>
  <cp:revision>3334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932C51323C3340B9AE36E3512DCA68C5</vt:lpwstr>
  </property>
</Properties>
</file>