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before="156" w:beforeLines="50" w:after="156" w:afterLines="50" w:line="572" w:lineRule="exact"/>
        <w:jc w:val="center"/>
        <w:rPr>
          <w:rFonts w:ascii="方正小标宋简体" w:hAnsi="方正小标宋简体" w:eastAsia="方正小标宋简体" w:cs="方正小标宋简体"/>
          <w:kern w:val="0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采购需求表（物资类）</w:t>
      </w:r>
    </w:p>
    <w:tbl>
      <w:tblPr>
        <w:tblStyle w:val="3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669"/>
        <w:gridCol w:w="720"/>
        <w:gridCol w:w="720"/>
        <w:gridCol w:w="75"/>
        <w:gridCol w:w="1095"/>
        <w:gridCol w:w="2115"/>
        <w:gridCol w:w="1208"/>
        <w:gridCol w:w="727"/>
        <w:gridCol w:w="12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</w:pPr>
          </w:p>
        </w:tc>
        <w:tc>
          <w:tcPr>
            <w:tcW w:w="15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项目名称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化学发光成像仪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最高限价（万元）</w:t>
            </w:r>
          </w:p>
        </w:tc>
        <w:tc>
          <w:tcPr>
            <w:tcW w:w="1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序号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需求名称</w:t>
            </w:r>
          </w:p>
        </w:tc>
        <w:tc>
          <w:tcPr>
            <w:tcW w:w="7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性质</w:t>
            </w:r>
          </w:p>
        </w:tc>
        <w:tc>
          <w:tcPr>
            <w:tcW w:w="44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是否</w:t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量化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技术要求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基本要求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用于凝胶和膜中蛋白质与DNA数字图像的检测与分析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2"/>
                <w:lang w:eastAsia="zh-CN"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2"/>
                <w:lang w:bidi="ar"/>
              </w:rPr>
              <w:t>注册证或白皮书</w:t>
            </w:r>
            <w:ins w:id="0" w:author="DOCTOR" w:date="2024-08-05T09:56:52Z">
              <w:r>
                <w:rPr>
                  <w:rFonts w:hint="eastAsia" w:ascii="黑体" w:hAnsi="宋体" w:eastAsia="黑体" w:cs="黑体"/>
                  <w:color w:val="000000"/>
                  <w:kern w:val="0"/>
                  <w:sz w:val="20"/>
                  <w:szCs w:val="22"/>
                  <w:lang w:eastAsia="zh-CN" w:bidi="ar"/>
                </w:rPr>
                <w:t>或</w:t>
              </w:r>
            </w:ins>
            <w:ins w:id="1" w:author="DOCTOR" w:date="2024-08-05T09:56:55Z">
              <w:r>
                <w:rPr>
                  <w:rFonts w:hint="eastAsia" w:ascii="黑体" w:hAnsi="宋体" w:eastAsia="黑体" w:cs="黑体"/>
                  <w:color w:val="000000"/>
                  <w:kern w:val="0"/>
                  <w:sz w:val="20"/>
                  <w:szCs w:val="22"/>
                  <w:lang w:eastAsia="zh-CN" w:bidi="ar"/>
                </w:rPr>
                <w:t>彩页</w:t>
              </w:r>
            </w:ins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镜头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≤F0.95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2"/>
                <w:lang w:bidi="ar"/>
              </w:rPr>
            </w:pPr>
            <w:ins w:id="2" w:author="DOCTOR" w:date="2024-08-05T09:57:06Z">
              <w:r>
                <w:rPr>
                  <w:rFonts w:hint="eastAsia" w:ascii="黑体" w:hAnsi="宋体" w:eastAsia="黑体" w:cs="黑体"/>
                  <w:color w:val="000000"/>
                  <w:kern w:val="0"/>
                  <w:sz w:val="20"/>
                  <w:szCs w:val="22"/>
                  <w:lang w:bidi="ar"/>
                </w:rPr>
                <w:t>注册证或白皮书</w:t>
              </w:r>
            </w:ins>
            <w:ins w:id="3" w:author="DOCTOR" w:date="2024-08-05T09:57:06Z">
              <w:r>
                <w:rPr>
                  <w:rFonts w:hint="eastAsia" w:ascii="黑体" w:hAnsi="宋体" w:eastAsia="黑体" w:cs="黑体"/>
                  <w:color w:val="000000"/>
                  <w:kern w:val="0"/>
                  <w:sz w:val="20"/>
                  <w:szCs w:val="22"/>
                  <w:lang w:eastAsia="zh-CN" w:bidi="ar"/>
                </w:rPr>
                <w:t>或彩页</w:t>
              </w:r>
            </w:ins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像素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≥830万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2"/>
                <w:lang w:bidi="ar"/>
              </w:rPr>
            </w:pPr>
            <w:ins w:id="4" w:author="DOCTOR" w:date="2024-08-05T09:57:19Z">
              <w:r>
                <w:rPr>
                  <w:rFonts w:hint="eastAsia" w:ascii="黑体" w:hAnsi="宋体" w:eastAsia="黑体" w:cs="黑体"/>
                  <w:color w:val="000000"/>
                  <w:kern w:val="0"/>
                  <w:sz w:val="20"/>
                  <w:szCs w:val="22"/>
                  <w:lang w:bidi="ar"/>
                </w:rPr>
                <w:t>注册证或白皮书</w:t>
              </w:r>
            </w:ins>
            <w:ins w:id="5" w:author="DOCTOR" w:date="2024-08-05T09:57:19Z">
              <w:r>
                <w:rPr>
                  <w:rFonts w:hint="eastAsia" w:ascii="黑体" w:hAnsi="宋体" w:eastAsia="黑体" w:cs="黑体"/>
                  <w:color w:val="000000"/>
                  <w:kern w:val="0"/>
                  <w:sz w:val="20"/>
                  <w:szCs w:val="22"/>
                  <w:lang w:eastAsia="zh-CN" w:bidi="ar"/>
                </w:rPr>
                <w:t>或彩页</w:t>
              </w:r>
            </w:ins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CCD冷却时间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≤5min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2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像素合并方式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至少包含1×1、2×2、3×3、4×4、5×5、8×8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6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图像捕获模式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全自动（带预曝光功能）、手动、累加（Time series）及SNOW等4种模式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7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图像保存格式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默认16bit tif，可将最佳显示效果自动另存为jpg图片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ins w:id="6" w:author="DOCTOR" w:date="2024-08-05T09:57:22Z">
              <w:r>
                <w:rPr>
                  <w:rFonts w:hint="eastAsia" w:ascii="黑体" w:hAnsi="宋体" w:eastAsia="黑体" w:cs="黑体"/>
                  <w:i/>
                  <w:iCs/>
                  <w:color w:val="000000"/>
                  <w:kern w:val="0"/>
                  <w:sz w:val="20"/>
                  <w:lang w:bidi="ar"/>
                </w:rPr>
                <w:t>注册证或白皮书</w:t>
              </w:r>
            </w:ins>
            <w:ins w:id="7" w:author="DOCTOR" w:date="2024-08-05T09:57:22Z">
              <w:r>
                <w:rPr>
                  <w:rFonts w:hint="eastAsia" w:ascii="黑体" w:hAnsi="宋体" w:eastAsia="黑体" w:cs="黑体"/>
                  <w:i/>
                  <w:iCs/>
                  <w:color w:val="000000"/>
                  <w:kern w:val="0"/>
                  <w:sz w:val="20"/>
                  <w:lang w:eastAsia="zh-CN" w:bidi="ar"/>
                </w:rPr>
                <w:t>或彩页</w:t>
              </w:r>
            </w:ins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8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累加模式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累加模式可连续拍照多张图片，结果图可以自动叠加真彩色Marker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9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图片校正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≥2种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ins w:id="8" w:author="DOCTOR" w:date="2024-08-05T09:57:25Z">
              <w:r>
                <w:rPr>
                  <w:rFonts w:hint="eastAsia" w:ascii="黑体" w:hAnsi="宋体" w:eastAsia="黑体" w:cs="黑体"/>
                  <w:i/>
                  <w:iCs/>
                  <w:color w:val="000000"/>
                  <w:kern w:val="0"/>
                  <w:sz w:val="20"/>
                  <w:lang w:bidi="ar"/>
                </w:rPr>
                <w:t>注册证或白皮书</w:t>
              </w:r>
            </w:ins>
            <w:ins w:id="9" w:author="DOCTOR" w:date="2024-08-05T09:57:25Z">
              <w:r>
                <w:rPr>
                  <w:rFonts w:hint="eastAsia" w:ascii="黑体" w:hAnsi="宋体" w:eastAsia="黑体" w:cs="黑体"/>
                  <w:i/>
                  <w:iCs/>
                  <w:color w:val="000000"/>
                  <w:kern w:val="0"/>
                  <w:sz w:val="20"/>
                  <w:lang w:eastAsia="zh-CN" w:bidi="ar"/>
                </w:rPr>
                <w:t>或彩页</w:t>
              </w:r>
            </w:ins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10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一体机设计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配备≥12.1英寸高分辨率内置触摸屏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11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视场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≥16×22cm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12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样品盘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配备金属样品盘和白色防护板，可清洗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13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配置要求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主机1套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注册证或白皮书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经济要求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交货时间、交货地点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合同签订后3个月内交付，交付地点由甲方指定。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付款及结算方式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物资到货（服务完成）验收后付100%。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Style w:val="6"/>
                <w:rFonts w:hint="default"/>
                <w:lang w:bidi="ar"/>
              </w:rPr>
              <w:t>履约保证金/质量保证金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验收合格后满一年无质量问题支付剩余0%（不超过5%）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产品包装和运输要求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7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售后服务1</w:t>
            </w:r>
          </w:p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（质保）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保修年限不低于3年，全年故障停机时间不高于5%（按365日/年计算)。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原厂授权（企业承诺）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6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售后服务2</w:t>
            </w:r>
          </w:p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（质保）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7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售后服务3</w:t>
            </w:r>
          </w:p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（质保）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提供不少于5人次、1天的工程师维修培训。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8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售后服务4</w:t>
            </w:r>
          </w:p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（响应时间）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维修响应时间≤2小时，维修到达现场时间≤12小时。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9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备品备件要求（零配件）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由供应商承诺项目使用寿命周期内保证零配件供应。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10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物资编目编码、打码贴签要求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采购实施建议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采购方式</w:t>
            </w:r>
          </w:p>
        </w:tc>
        <w:tc>
          <w:tcPr>
            <w:tcW w:w="717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□公开招标    □邀请招标    ☑竞争性谈判    □单一来源     □询价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评审方法</w:t>
            </w:r>
          </w:p>
        </w:tc>
        <w:tc>
          <w:tcPr>
            <w:tcW w:w="717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☑综合评分法      □质量优先法      □经评审的最低价法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3</w:t>
            </w:r>
          </w:p>
        </w:tc>
        <w:tc>
          <w:tcPr>
            <w:tcW w:w="13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技术偏离要求</w:t>
            </w:r>
          </w:p>
        </w:tc>
        <w:tc>
          <w:tcPr>
            <w:tcW w:w="717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▲标识的指标负偏离≥2项，投标企业技术分值为0分</w:t>
            </w:r>
          </w:p>
          <w:p>
            <w:pPr>
              <w:widowControl/>
              <w:spacing w:line="240" w:lineRule="exact"/>
              <w:jc w:val="left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▲标识的指标和“无标识”指标负偏离≥11项，投标企业技术分值为0分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0" w:hRule="atLeast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注：</w:t>
            </w:r>
          </w:p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1.★指标为必须响应指标，任意一项不满足要求即做废标处理；</w:t>
            </w:r>
          </w:p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.★及▲标识的指标，采购单位要逐条明确证明材料，无法明确的默认由企业提供承诺；</w:t>
            </w:r>
          </w:p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.经济要求不接受企业负偏离；</w:t>
            </w:r>
            <w:bookmarkStart w:id="0" w:name="_GoBack"/>
            <w:bookmarkEnd w:id="0"/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DOCTOR">
    <w15:presenceInfo w15:providerId="None" w15:userId="DOC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revisionView w:markup="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M0N2E4ZTgxZDhjNmFhMTM5NGVkNGMxNTgwNDhjMDQifQ=="/>
  </w:docVars>
  <w:rsids>
    <w:rsidRoot w:val="1CCF792C"/>
    <w:rsid w:val="004E1887"/>
    <w:rsid w:val="005C1E38"/>
    <w:rsid w:val="00640CE8"/>
    <w:rsid w:val="00AF17DE"/>
    <w:rsid w:val="0EC518EB"/>
    <w:rsid w:val="1CCF792C"/>
    <w:rsid w:val="1E525869"/>
    <w:rsid w:val="1FE55012"/>
    <w:rsid w:val="250B27A0"/>
    <w:rsid w:val="262613B2"/>
    <w:rsid w:val="36E057EE"/>
    <w:rsid w:val="61CA1BFE"/>
    <w:rsid w:val="69B22DDE"/>
    <w:rsid w:val="6C241A17"/>
    <w:rsid w:val="6D460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unhideWhenUsed/>
    <w:qFormat/>
    <w:uiPriority w:val="0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  <w:style w:type="character" w:customStyle="1" w:styleId="5">
    <w:name w:val="font111"/>
    <w:basedOn w:val="4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  <w:style w:type="character" w:customStyle="1" w:styleId="6">
    <w:name w:val="font11"/>
    <w:basedOn w:val="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paragraph" w:customStyle="1" w:styleId="7">
    <w:name w:val="Revision"/>
    <w:hidden/>
    <w:unhideWhenUsed/>
    <w:qFormat/>
    <w:uiPriority w:val="99"/>
    <w:rPr>
      <w:rFonts w:ascii="Times New Roman" w:hAnsi="Times New Roman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1329</Words>
  <Characters>1419</Characters>
  <Lines>11</Lines>
  <Paragraphs>3</Paragraphs>
  <TotalTime>6</TotalTime>
  <ScaleCrop>false</ScaleCrop>
  <LinksUpToDate>false</LinksUpToDate>
  <CharactersWithSpaces>1450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2024-05-29T14:17:00Z</dcterms:created>
  <dc:creator>王雪婷</dc:creator>
  <cp:lastModifiedBy>DOCTOR</cp:lastModifiedBy>
  <dcterms:modified xsi:type="dcterms:W3CDTF">2024-09-06T09:32:19Z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  <property fmtid="{D5CDD505-2E9C-101B-9397-08002B2CF9AE}" pid="3" name="ICV">
    <vt:lpwstr>9AD5D477487A44E0B6DC3B0BF952E305_11</vt:lpwstr>
  </property>
</Properties>
</file>